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F4" w:rsidRPr="00872500" w:rsidRDefault="00FA06F4" w:rsidP="00FA06F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r w:rsidRPr="000E73EA">
        <w:rPr>
          <w:rFonts w:ascii="Times New Roman" w:eastAsia="Times New Roman" w:hAnsi="Times New Roman" w:cs="Times New Roman"/>
          <w:b/>
          <w:bCs/>
          <w:color w:val="000000"/>
          <w:sz w:val="28"/>
          <w:szCs w:val="28"/>
          <w:lang w:val="uk-UA" w:eastAsia="ru-RU"/>
        </w:rPr>
        <w:t>Державна служба статистики України</w:t>
      </w:r>
    </w:p>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ru-RU"/>
        </w:rPr>
      </w:pPr>
    </w:p>
    <w:tbl>
      <w:tblPr>
        <w:tblpPr w:leftFromText="180" w:rightFromText="180" w:vertAnchor="page" w:horzAnchor="margin" w:tblpXSpec="right" w:tblpY="2286"/>
        <w:tblW w:w="4111" w:type="dxa"/>
        <w:tblLayout w:type="fixed"/>
        <w:tblLook w:val="01E0" w:firstRow="1" w:lastRow="1" w:firstColumn="1" w:lastColumn="1" w:noHBand="0" w:noVBand="0"/>
      </w:tblPr>
      <w:tblGrid>
        <w:gridCol w:w="4111"/>
      </w:tblGrid>
      <w:tr w:rsidR="00FA06F4" w:rsidRPr="000E73EA" w:rsidTr="007C6016">
        <w:tc>
          <w:tcPr>
            <w:tcW w:w="4111" w:type="dxa"/>
            <w:shd w:val="clear" w:color="auto" w:fill="auto"/>
          </w:tcPr>
          <w:p w:rsidR="00FA06F4" w:rsidRPr="000E73EA" w:rsidRDefault="00FA06F4" w:rsidP="00FA06F4">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p>
          <w:p w:rsidR="00FA06F4" w:rsidRPr="000E73EA" w:rsidRDefault="00FA06F4" w:rsidP="00FA06F4">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СХВАЛЕНО</w:t>
            </w:r>
          </w:p>
          <w:p w:rsidR="00FA06F4" w:rsidRPr="000E73EA"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Рішення Комісії з питань</w:t>
            </w:r>
          </w:p>
          <w:p w:rsidR="00FA06F4" w:rsidRPr="000E73EA"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удосконалення методології</w:t>
            </w:r>
          </w:p>
          <w:p w:rsidR="00FA06F4" w:rsidRPr="000E73EA"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та звітної документації</w:t>
            </w:r>
          </w:p>
          <w:p w:rsidR="00FA06F4" w:rsidRPr="000E73EA" w:rsidRDefault="008A6632" w:rsidP="001D55DA">
            <w:pPr>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sz w:val="28"/>
                <w:szCs w:val="28"/>
                <w:lang w:val="uk-UA" w:eastAsia="ru-RU"/>
              </w:rPr>
              <w:t>(протокол від 24.04.2020 № КПУМ/5-20)</w:t>
            </w:r>
          </w:p>
        </w:tc>
      </w:tr>
    </w:tbl>
    <w:p w:rsidR="00FA06F4" w:rsidRPr="000E73EA" w:rsidRDefault="00FA06F4" w:rsidP="00FA06F4">
      <w:pPr>
        <w:spacing w:after="0" w:line="240" w:lineRule="exact"/>
        <w:jc w:val="both"/>
        <w:rPr>
          <w:rFonts w:ascii="Times New Roman" w:eastAsia="Times New Roman" w:hAnsi="Times New Roman" w:cs="Times New Roman"/>
          <w:color w:val="333333"/>
          <w:sz w:val="28"/>
          <w:szCs w:val="28"/>
          <w:lang w:val="uk-UA" w:eastAsia="ru-RU"/>
        </w:rPr>
      </w:pPr>
    </w:p>
    <w:p w:rsidR="00FA06F4" w:rsidRPr="000E73EA"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0E73EA"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0E73EA"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0E73EA"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0E73EA"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
          <w:color w:val="333333"/>
          <w:sz w:val="28"/>
          <w:szCs w:val="28"/>
          <w:lang w:val="uk-UA" w:eastAsia="ru-RU"/>
        </w:rPr>
        <w:t xml:space="preserve"> </w:t>
      </w: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EC33C4" w:rsidP="00FC4361">
      <w:pPr>
        <w:spacing w:after="0" w:line="24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
          <w:color w:val="333333"/>
          <w:sz w:val="28"/>
          <w:szCs w:val="28"/>
          <w:lang w:val="uk-UA" w:eastAsia="ru-RU"/>
        </w:rPr>
        <w:t xml:space="preserve">СТАНДАРТНИЙ </w:t>
      </w:r>
      <w:r w:rsidR="00FA06F4" w:rsidRPr="000E73EA">
        <w:rPr>
          <w:rFonts w:ascii="Times New Roman" w:eastAsia="Times New Roman" w:hAnsi="Times New Roman" w:cs="Times New Roman"/>
          <w:b/>
          <w:color w:val="333333"/>
          <w:sz w:val="28"/>
          <w:szCs w:val="28"/>
          <w:lang w:val="uk-UA" w:eastAsia="ru-RU"/>
        </w:rPr>
        <w:t>ЗВІТ З ЯКОСТІ</w:t>
      </w:r>
    </w:p>
    <w:p w:rsidR="00FA06F4" w:rsidRPr="000E73EA" w:rsidRDefault="00FA06F4" w:rsidP="00FC4361">
      <w:pPr>
        <w:spacing w:after="0" w:line="24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
          <w:color w:val="333333"/>
          <w:sz w:val="28"/>
          <w:szCs w:val="28"/>
          <w:lang w:val="uk-UA" w:eastAsia="ru-RU"/>
        </w:rPr>
        <w:t>ДЕРЖАВНОГО СТАТИСТИЧНОГО СПОСТЕРЕЖЕННЯ</w:t>
      </w:r>
    </w:p>
    <w:p w:rsidR="00FA06F4" w:rsidRPr="000E73EA" w:rsidRDefault="00FC4361" w:rsidP="00FC4361">
      <w:pPr>
        <w:spacing w:after="0" w:line="24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
          <w:color w:val="333333"/>
          <w:sz w:val="28"/>
          <w:szCs w:val="28"/>
          <w:lang w:val="uk-UA" w:eastAsia="ru-RU"/>
        </w:rPr>
        <w:t>"</w:t>
      </w:r>
      <w:r w:rsidR="00FA06F4" w:rsidRPr="000E73EA">
        <w:rPr>
          <w:rFonts w:ascii="Times New Roman" w:eastAsia="Times New Roman" w:hAnsi="Times New Roman" w:cs="Times New Roman"/>
          <w:b/>
          <w:color w:val="333333"/>
          <w:sz w:val="28"/>
          <w:szCs w:val="28"/>
          <w:lang w:val="uk-UA" w:eastAsia="ru-RU"/>
        </w:rPr>
        <w:t xml:space="preserve">ЗМІНИ ТАРИФІВ НА </w:t>
      </w:r>
      <w:r w:rsidR="008B4A5C" w:rsidRPr="000E73EA">
        <w:rPr>
          <w:rFonts w:ascii="Times New Roman" w:eastAsia="Times New Roman" w:hAnsi="Times New Roman" w:cs="Times New Roman"/>
          <w:b/>
          <w:color w:val="333333"/>
          <w:sz w:val="28"/>
          <w:szCs w:val="28"/>
          <w:lang w:val="uk-UA" w:eastAsia="ru-RU"/>
        </w:rPr>
        <w:t>ПОСЛУГИ ПОШТИ ТА ЗВ’ЯЗКУ ДЛЯ ПІДПРИЄМСТВ, УСТАНОВ, ОРГАНІЗАЦІЙ</w:t>
      </w:r>
      <w:r w:rsidRPr="000E73EA">
        <w:rPr>
          <w:rFonts w:ascii="Times New Roman" w:eastAsia="Times New Roman" w:hAnsi="Times New Roman" w:cs="Times New Roman"/>
          <w:b/>
          <w:color w:val="333333"/>
          <w:sz w:val="28"/>
          <w:szCs w:val="28"/>
          <w:lang w:val="uk-UA" w:eastAsia="ru-RU"/>
        </w:rPr>
        <w:t>"</w:t>
      </w:r>
      <w:r w:rsidR="00FA06F4" w:rsidRPr="000E73EA">
        <w:rPr>
          <w:rFonts w:ascii="Times New Roman" w:eastAsia="Times New Roman" w:hAnsi="Times New Roman" w:cs="Times New Roman"/>
          <w:b/>
          <w:color w:val="333333"/>
          <w:sz w:val="28"/>
          <w:szCs w:val="28"/>
          <w:lang w:val="uk-UA" w:eastAsia="ru-RU"/>
        </w:rPr>
        <w:t xml:space="preserve"> </w:t>
      </w:r>
    </w:p>
    <w:p w:rsidR="00FA06F4" w:rsidRPr="000E73EA" w:rsidRDefault="00FA06F4" w:rsidP="00FA06F4">
      <w:pPr>
        <w:spacing w:after="0" w:line="360" w:lineRule="auto"/>
        <w:jc w:val="center"/>
        <w:rPr>
          <w:rFonts w:ascii="Times New Roman" w:eastAsia="Times New Roman" w:hAnsi="Times New Roman" w:cs="Times New Roman"/>
          <w:bCs/>
          <w:color w:val="333333"/>
          <w:sz w:val="28"/>
          <w:szCs w:val="28"/>
          <w:lang w:val="uk-UA" w:eastAsia="ru-RU"/>
        </w:rPr>
      </w:pPr>
      <w:r w:rsidRPr="000E73EA">
        <w:rPr>
          <w:rFonts w:ascii="Times New Roman" w:eastAsia="Times New Roman" w:hAnsi="Times New Roman" w:cs="Times New Roman"/>
          <w:bCs/>
          <w:color w:val="333333"/>
          <w:sz w:val="28"/>
          <w:szCs w:val="28"/>
          <w:lang w:val="uk-UA" w:eastAsia="ru-RU"/>
        </w:rPr>
        <w:t>2.06.02.0</w:t>
      </w:r>
      <w:r w:rsidR="008B4A5C" w:rsidRPr="000E73EA">
        <w:rPr>
          <w:rFonts w:ascii="Times New Roman" w:eastAsia="Times New Roman" w:hAnsi="Times New Roman" w:cs="Times New Roman"/>
          <w:bCs/>
          <w:color w:val="333333"/>
          <w:sz w:val="28"/>
          <w:szCs w:val="28"/>
          <w:lang w:val="uk-UA" w:eastAsia="ru-RU"/>
        </w:rPr>
        <w:t>4</w:t>
      </w: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8B4A5C" w:rsidRPr="000E73EA" w:rsidRDefault="008B4A5C"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0E73EA" w:rsidRDefault="00FA06F4" w:rsidP="00FA06F4">
      <w:pPr>
        <w:tabs>
          <w:tab w:val="left" w:pos="1560"/>
          <w:tab w:val="left" w:pos="5245"/>
        </w:tabs>
        <w:autoSpaceDE w:val="0"/>
        <w:autoSpaceDN w:val="0"/>
        <w:adjustRightInd w:val="0"/>
        <w:spacing w:after="0" w:line="240" w:lineRule="auto"/>
        <w:jc w:val="center"/>
        <w:rPr>
          <w:rFonts w:ascii="Times New Roman" w:eastAsia="Times New Roman" w:hAnsi="Times New Roman" w:cs="Times New Roman"/>
          <w:color w:val="000000"/>
          <w:sz w:val="20"/>
          <w:szCs w:val="20"/>
          <w:lang w:val="uk-UA" w:eastAsia="ru-RU"/>
        </w:rPr>
      </w:pPr>
    </w:p>
    <w:tbl>
      <w:tblPr>
        <w:tblW w:w="0" w:type="auto"/>
        <w:jc w:val="right"/>
        <w:tblCellMar>
          <w:left w:w="0" w:type="dxa"/>
          <w:right w:w="0" w:type="dxa"/>
        </w:tblCellMar>
        <w:tblLook w:val="0000" w:firstRow="0" w:lastRow="0" w:firstColumn="0" w:lastColumn="0" w:noHBand="0" w:noVBand="0"/>
      </w:tblPr>
      <w:tblGrid>
        <w:gridCol w:w="3811"/>
        <w:gridCol w:w="3050"/>
      </w:tblGrid>
      <w:tr w:rsidR="00FC4361" w:rsidRPr="000E73EA" w:rsidTr="00C958FE">
        <w:trPr>
          <w:trHeight w:val="295"/>
          <w:jc w:val="right"/>
        </w:trPr>
        <w:tc>
          <w:tcPr>
            <w:tcW w:w="3811" w:type="dxa"/>
            <w:vAlign w:val="bottom"/>
          </w:tcPr>
          <w:p w:rsidR="00FC4361" w:rsidRPr="000E73EA" w:rsidRDefault="00FC4361" w:rsidP="00C958FE">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електронна пошта:</w:t>
            </w:r>
          </w:p>
        </w:tc>
        <w:tc>
          <w:tcPr>
            <w:tcW w:w="0" w:type="auto"/>
            <w:shd w:val="clear" w:color="auto" w:fill="auto"/>
            <w:vAlign w:val="bottom"/>
          </w:tcPr>
          <w:p w:rsidR="00FC4361" w:rsidRPr="000E73EA" w:rsidRDefault="0012369C" w:rsidP="0012369C">
            <w:pPr>
              <w:autoSpaceDE w:val="0"/>
              <w:autoSpaceDN w:val="0"/>
              <w:adjustRightInd w:val="0"/>
              <w:spacing w:after="0" w:line="240" w:lineRule="auto"/>
              <w:ind w:left="34" w:hanging="34"/>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en-US" w:eastAsia="ru-RU"/>
              </w:rPr>
              <w:t>I</w:t>
            </w:r>
            <w:r w:rsidR="00FC4361" w:rsidRPr="000E73EA">
              <w:rPr>
                <w:rFonts w:ascii="Times New Roman" w:eastAsia="Times New Roman" w:hAnsi="Times New Roman" w:cs="Times New Roman"/>
                <w:color w:val="000000"/>
                <w:sz w:val="28"/>
                <w:szCs w:val="28"/>
                <w:lang w:val="uk-UA" w:eastAsia="ru-RU"/>
              </w:rPr>
              <w:t>.</w:t>
            </w:r>
            <w:proofErr w:type="spellStart"/>
            <w:r w:rsidRPr="000E73EA">
              <w:rPr>
                <w:rFonts w:ascii="Times New Roman" w:eastAsia="Times New Roman" w:hAnsi="Times New Roman" w:cs="Times New Roman"/>
                <w:color w:val="000000"/>
                <w:sz w:val="28"/>
                <w:szCs w:val="28"/>
                <w:lang w:val="en-US" w:eastAsia="ru-RU"/>
              </w:rPr>
              <w:t>Shkurska</w:t>
            </w:r>
            <w:proofErr w:type="spellEnd"/>
            <w:r w:rsidR="008C2070" w:rsidRPr="000E73EA">
              <w:fldChar w:fldCharType="begin"/>
            </w:r>
            <w:r w:rsidR="008C2070" w:rsidRPr="000E73EA">
              <w:rPr>
                <w:lang w:val="uk-UA"/>
              </w:rPr>
              <w:instrText xml:space="preserve"> </w:instrText>
            </w:r>
            <w:r w:rsidR="008C2070" w:rsidRPr="000E73EA">
              <w:instrText>HYPERLINK</w:instrText>
            </w:r>
            <w:r w:rsidR="008C2070" w:rsidRPr="000E73EA">
              <w:rPr>
                <w:lang w:val="uk-UA"/>
              </w:rPr>
              <w:instrText xml:space="preserve"> "</w:instrText>
            </w:r>
            <w:r w:rsidR="008C2070" w:rsidRPr="000E73EA">
              <w:instrText>mailto</w:instrText>
            </w:r>
            <w:r w:rsidR="008C2070" w:rsidRPr="000E73EA">
              <w:rPr>
                <w:lang w:val="uk-UA"/>
              </w:rPr>
              <w:instrText>:</w:instrText>
            </w:r>
            <w:r w:rsidR="008C2070" w:rsidRPr="000E73EA">
              <w:instrText>Kislenko</w:instrText>
            </w:r>
            <w:r w:rsidR="008C2070" w:rsidRPr="000E73EA">
              <w:rPr>
                <w:lang w:val="uk-UA"/>
              </w:rPr>
              <w:instrText>@</w:instrText>
            </w:r>
            <w:r w:rsidR="008C2070" w:rsidRPr="000E73EA">
              <w:instrText>ukrstat</w:instrText>
            </w:r>
            <w:r w:rsidR="008C2070" w:rsidRPr="000E73EA">
              <w:rPr>
                <w:lang w:val="uk-UA"/>
              </w:rPr>
              <w:instrText>.</w:instrText>
            </w:r>
            <w:r w:rsidR="008C2070" w:rsidRPr="000E73EA">
              <w:instrText>gov</w:instrText>
            </w:r>
            <w:r w:rsidR="008C2070" w:rsidRPr="000E73EA">
              <w:rPr>
                <w:lang w:val="uk-UA"/>
              </w:rPr>
              <w:instrText>.</w:instrText>
            </w:r>
            <w:r w:rsidR="008C2070" w:rsidRPr="000E73EA">
              <w:instrText>ua</w:instrText>
            </w:r>
            <w:r w:rsidR="008C2070" w:rsidRPr="000E73EA">
              <w:rPr>
                <w:lang w:val="uk-UA"/>
              </w:rPr>
              <w:instrText xml:space="preserve">" </w:instrText>
            </w:r>
            <w:r w:rsidR="008C2070" w:rsidRPr="000E73EA">
              <w:fldChar w:fldCharType="separate"/>
            </w:r>
            <w:r w:rsidR="00FC4361" w:rsidRPr="000E73EA">
              <w:rPr>
                <w:rFonts w:ascii="Times New Roman" w:eastAsia="Times New Roman" w:hAnsi="Times New Roman" w:cs="Times New Roman"/>
                <w:color w:val="000000"/>
                <w:sz w:val="28"/>
                <w:szCs w:val="28"/>
                <w:lang w:val="uk-UA" w:eastAsia="ru-RU"/>
              </w:rPr>
              <w:t>@ukrstat.gov.ua</w:t>
            </w:r>
            <w:r w:rsidR="008C2070" w:rsidRPr="000E73EA">
              <w:rPr>
                <w:rFonts w:ascii="Times New Roman" w:eastAsia="Times New Roman" w:hAnsi="Times New Roman" w:cs="Times New Roman"/>
                <w:color w:val="000000"/>
                <w:sz w:val="28"/>
                <w:szCs w:val="28"/>
                <w:lang w:val="uk-UA" w:eastAsia="ru-RU"/>
              </w:rPr>
              <w:fldChar w:fldCharType="end"/>
            </w:r>
          </w:p>
        </w:tc>
      </w:tr>
      <w:tr w:rsidR="00FC4361" w:rsidRPr="000E73EA" w:rsidTr="00C958FE">
        <w:trPr>
          <w:trHeight w:val="295"/>
          <w:jc w:val="right"/>
        </w:trPr>
        <w:tc>
          <w:tcPr>
            <w:tcW w:w="3811" w:type="dxa"/>
            <w:vAlign w:val="bottom"/>
          </w:tcPr>
          <w:p w:rsidR="00FC4361" w:rsidRPr="000E73EA" w:rsidRDefault="00FC4361" w:rsidP="00C958FE">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телефон:</w:t>
            </w:r>
          </w:p>
        </w:tc>
        <w:tc>
          <w:tcPr>
            <w:tcW w:w="0" w:type="auto"/>
            <w:vAlign w:val="bottom"/>
          </w:tcPr>
          <w:p w:rsidR="00FC4361" w:rsidRPr="000E73EA" w:rsidRDefault="00FC4361" w:rsidP="00FC4361">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0E73EA">
              <w:rPr>
                <w:rFonts w:ascii="Times New Roman" w:eastAsia="Times New Roman" w:hAnsi="Times New Roman" w:cs="Times New Roman"/>
                <w:sz w:val="28"/>
                <w:szCs w:val="28"/>
                <w:lang w:val="uk-UA" w:eastAsia="ru-RU"/>
              </w:rPr>
              <w:t>(044) 289 76 40</w:t>
            </w:r>
          </w:p>
        </w:tc>
      </w:tr>
      <w:tr w:rsidR="00FC4361" w:rsidRPr="000E73EA" w:rsidTr="00C958FE">
        <w:trPr>
          <w:trHeight w:val="295"/>
          <w:jc w:val="right"/>
        </w:trPr>
        <w:tc>
          <w:tcPr>
            <w:tcW w:w="3811" w:type="dxa"/>
            <w:vAlign w:val="bottom"/>
          </w:tcPr>
          <w:p w:rsidR="00FC4361" w:rsidRPr="000E73EA" w:rsidRDefault="00FC4361" w:rsidP="00C958FE">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керівник державного</w:t>
            </w:r>
          </w:p>
          <w:p w:rsidR="00FC4361" w:rsidRPr="000E73EA" w:rsidRDefault="00FC4361" w:rsidP="00C958FE">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E73EA">
              <w:rPr>
                <w:rFonts w:ascii="Times New Roman" w:eastAsia="Times New Roman" w:hAnsi="Times New Roman" w:cs="Times New Roman"/>
                <w:color w:val="000000"/>
                <w:sz w:val="28"/>
                <w:szCs w:val="28"/>
                <w:lang w:val="uk-UA" w:eastAsia="ru-RU"/>
              </w:rPr>
              <w:t>статистичного спостереження:</w:t>
            </w:r>
          </w:p>
        </w:tc>
        <w:tc>
          <w:tcPr>
            <w:tcW w:w="0" w:type="auto"/>
            <w:vAlign w:val="bottom"/>
          </w:tcPr>
          <w:p w:rsidR="00FC4361" w:rsidRPr="000E73EA" w:rsidRDefault="00FC4361" w:rsidP="00FC4361">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0E73EA">
              <w:rPr>
                <w:rFonts w:ascii="Times New Roman" w:eastAsia="Times New Roman" w:hAnsi="Times New Roman" w:cs="Times New Roman"/>
                <w:sz w:val="28"/>
                <w:szCs w:val="28"/>
                <w:lang w:val="uk-UA" w:eastAsia="ru-RU"/>
              </w:rPr>
              <w:t>Шкурська І. Є.</w:t>
            </w:r>
          </w:p>
        </w:tc>
      </w:tr>
    </w:tbl>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0E73EA" w:rsidRDefault="00FA06F4" w:rsidP="00FA06F4">
      <w:pPr>
        <w:autoSpaceDE w:val="0"/>
        <w:autoSpaceDN w:val="0"/>
        <w:adjustRightInd w:val="0"/>
        <w:spacing w:after="0" w:line="240" w:lineRule="auto"/>
        <w:jc w:val="center"/>
        <w:rPr>
          <w:rFonts w:ascii="Times New Roman" w:eastAsia="Times New Roman" w:hAnsi="Times New Roman" w:cs="Times New Roman"/>
          <w:bCs/>
          <w:color w:val="000000"/>
          <w:sz w:val="28"/>
          <w:szCs w:val="28"/>
          <w:lang w:val="uk-UA" w:eastAsia="ru-RU"/>
        </w:r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Cs/>
          <w:sz w:val="28"/>
          <w:szCs w:val="28"/>
          <w:lang w:val="uk-UA" w:eastAsia="ru-RU"/>
        </w:rPr>
        <w:t xml:space="preserve">Київ – </w:t>
      </w:r>
      <w:r w:rsidR="00FC4361" w:rsidRPr="000E73EA">
        <w:rPr>
          <w:rFonts w:ascii="Times New Roman" w:eastAsia="Times New Roman" w:hAnsi="Times New Roman" w:cs="Times New Roman"/>
          <w:bCs/>
          <w:sz w:val="28"/>
          <w:szCs w:val="28"/>
          <w:lang w:val="uk-UA" w:eastAsia="ru-RU"/>
        </w:rPr>
        <w:t>2020</w:t>
      </w:r>
    </w:p>
    <w:p w:rsidR="00FC4361" w:rsidRPr="000E73EA" w:rsidRDefault="00FC4361" w:rsidP="00FC4361">
      <w:pPr>
        <w:spacing w:after="0" w:line="36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
          <w:color w:val="333333"/>
          <w:sz w:val="28"/>
          <w:szCs w:val="28"/>
          <w:lang w:val="uk-UA" w:eastAsia="ru-RU"/>
        </w:rPr>
        <w:lastRenderedPageBreak/>
        <w:t>ЗМІСТ</w:t>
      </w:r>
    </w:p>
    <w:p w:rsidR="00FC4361" w:rsidRPr="000E73EA" w:rsidRDefault="00FC4361" w:rsidP="00FC4361">
      <w:pPr>
        <w:spacing w:after="0" w:line="360" w:lineRule="auto"/>
        <w:jc w:val="center"/>
        <w:rPr>
          <w:rFonts w:ascii="Times New Roman" w:eastAsia="Times New Roman" w:hAnsi="Times New Roman" w:cs="Times New Roman"/>
          <w:color w:val="333333"/>
          <w:sz w:val="28"/>
          <w:szCs w:val="28"/>
          <w:lang w:val="uk-UA" w:eastAsia="ru-RU"/>
        </w:rPr>
      </w:pPr>
    </w:p>
    <w:p w:rsidR="00FC4361" w:rsidRPr="000E73EA" w:rsidRDefault="00FC4361" w:rsidP="00FC4361">
      <w:pPr>
        <w:pStyle w:val="ab"/>
        <w:numPr>
          <w:ilvl w:val="0"/>
          <w:numId w:val="4"/>
        </w:numPr>
        <w:tabs>
          <w:tab w:val="right" w:leader="dot" w:pos="8505"/>
          <w:tab w:val="left" w:leader="dot" w:pos="9639"/>
        </w:tabs>
        <w:spacing w:after="0" w:line="360" w:lineRule="auto"/>
        <w:ind w:left="488" w:hanging="488"/>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Вступ</w:t>
      </w:r>
      <w:r w:rsidRPr="000E73EA">
        <w:rPr>
          <w:rFonts w:ascii="Times New Roman" w:eastAsia="Times New Roman" w:hAnsi="Times New Roman" w:cs="Times New Roman"/>
          <w:color w:val="333333"/>
          <w:sz w:val="28"/>
          <w:szCs w:val="28"/>
          <w:lang w:val="uk-UA" w:eastAsia="ru-RU"/>
        </w:rPr>
        <w:tab/>
        <w:t>3</w:t>
      </w:r>
    </w:p>
    <w:p w:rsidR="00FC4361" w:rsidRPr="000E73EA" w:rsidRDefault="00FC4361" w:rsidP="00FC4361">
      <w:pPr>
        <w:pStyle w:val="ab"/>
        <w:numPr>
          <w:ilvl w:val="0"/>
          <w:numId w:val="4"/>
        </w:numPr>
        <w:tabs>
          <w:tab w:val="right" w:leader="dot" w:pos="8505"/>
          <w:tab w:val="left" w:leader="dot" w:pos="9639"/>
        </w:tabs>
        <w:spacing w:after="0" w:line="360" w:lineRule="auto"/>
        <w:ind w:left="490" w:hanging="490"/>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Компоненти якості державного статистичного спостереження</w:t>
      </w:r>
      <w:r w:rsidRPr="000E73EA">
        <w:rPr>
          <w:rFonts w:ascii="Times New Roman" w:eastAsia="Times New Roman" w:hAnsi="Times New Roman" w:cs="Times New Roman"/>
          <w:color w:val="333333"/>
          <w:sz w:val="28"/>
          <w:szCs w:val="28"/>
          <w:lang w:val="uk-UA" w:eastAsia="ru-RU"/>
        </w:rPr>
        <w:tab/>
        <w:t>4</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Відповідність</w:t>
      </w:r>
      <w:r w:rsidRPr="000E73EA">
        <w:rPr>
          <w:rFonts w:ascii="Times New Roman" w:eastAsia="Times New Roman" w:hAnsi="Times New Roman" w:cs="Times New Roman"/>
          <w:color w:val="333333"/>
          <w:sz w:val="28"/>
          <w:szCs w:val="28"/>
          <w:lang w:val="uk-UA" w:eastAsia="ru-RU"/>
        </w:rPr>
        <w:tab/>
        <w:t>4</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Точність</w:t>
      </w:r>
      <w:r w:rsidRPr="000E73EA">
        <w:rPr>
          <w:rFonts w:ascii="Times New Roman" w:eastAsia="Times New Roman" w:hAnsi="Times New Roman" w:cs="Times New Roman"/>
          <w:color w:val="333333"/>
          <w:sz w:val="28"/>
          <w:szCs w:val="28"/>
          <w:lang w:val="uk-UA" w:eastAsia="ru-RU"/>
        </w:rPr>
        <w:tab/>
      </w:r>
      <w:r w:rsidR="001C6D17" w:rsidRPr="000E73EA">
        <w:rPr>
          <w:rFonts w:ascii="Times New Roman" w:eastAsia="Times New Roman" w:hAnsi="Times New Roman" w:cs="Times New Roman"/>
          <w:color w:val="333333"/>
          <w:sz w:val="28"/>
          <w:szCs w:val="28"/>
          <w:lang w:val="en-US" w:eastAsia="ru-RU"/>
        </w:rPr>
        <w:t>5</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Своєчасність та пунктуальність</w:t>
      </w:r>
      <w:r w:rsidRPr="000E73EA">
        <w:rPr>
          <w:rFonts w:ascii="Times New Roman" w:eastAsia="Times New Roman" w:hAnsi="Times New Roman" w:cs="Times New Roman"/>
          <w:color w:val="333333"/>
          <w:sz w:val="28"/>
          <w:szCs w:val="28"/>
          <w:lang w:val="uk-UA" w:eastAsia="ru-RU"/>
        </w:rPr>
        <w:tab/>
      </w:r>
      <w:r w:rsidR="00126F51" w:rsidRPr="000E73EA">
        <w:rPr>
          <w:rFonts w:ascii="Times New Roman" w:eastAsia="Times New Roman" w:hAnsi="Times New Roman" w:cs="Times New Roman"/>
          <w:color w:val="333333"/>
          <w:sz w:val="28"/>
          <w:szCs w:val="28"/>
          <w:lang w:val="uk-UA" w:eastAsia="ru-RU"/>
        </w:rPr>
        <w:t>5</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Доступність та зрозумілість</w:t>
      </w:r>
      <w:r w:rsidRPr="000E73EA">
        <w:rPr>
          <w:rFonts w:ascii="Times New Roman" w:eastAsia="Times New Roman" w:hAnsi="Times New Roman" w:cs="Times New Roman"/>
          <w:color w:val="333333"/>
          <w:sz w:val="28"/>
          <w:szCs w:val="28"/>
          <w:lang w:val="uk-UA" w:eastAsia="ru-RU"/>
        </w:rPr>
        <w:tab/>
        <w:t>6</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 xml:space="preserve">Послідовність та </w:t>
      </w:r>
      <w:proofErr w:type="spellStart"/>
      <w:r w:rsidRPr="000E73EA">
        <w:rPr>
          <w:rFonts w:ascii="Times New Roman" w:hAnsi="Times New Roman" w:cs="Times New Roman"/>
          <w:sz w:val="28"/>
          <w:szCs w:val="28"/>
          <w:lang w:val="uk-UA"/>
        </w:rPr>
        <w:t>зіставність</w:t>
      </w:r>
      <w:proofErr w:type="spellEnd"/>
      <w:r w:rsidRPr="000E73EA">
        <w:rPr>
          <w:rFonts w:ascii="Times New Roman" w:eastAsia="Times New Roman" w:hAnsi="Times New Roman" w:cs="Times New Roman"/>
          <w:color w:val="333333"/>
          <w:sz w:val="28"/>
          <w:szCs w:val="28"/>
          <w:lang w:val="uk-UA" w:eastAsia="ru-RU"/>
        </w:rPr>
        <w:tab/>
      </w:r>
      <w:r w:rsidR="007E74F9" w:rsidRPr="000E73EA">
        <w:rPr>
          <w:rFonts w:ascii="Times New Roman" w:eastAsia="Times New Roman" w:hAnsi="Times New Roman" w:cs="Times New Roman"/>
          <w:color w:val="333333"/>
          <w:sz w:val="28"/>
          <w:szCs w:val="28"/>
          <w:lang w:val="uk-UA" w:eastAsia="ru-RU"/>
        </w:rPr>
        <w:t>6</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Оцінка потреб та очікувань користувачів</w:t>
      </w:r>
      <w:r w:rsidRPr="000E73EA">
        <w:rPr>
          <w:rFonts w:ascii="Times New Roman" w:eastAsia="Times New Roman" w:hAnsi="Times New Roman" w:cs="Times New Roman"/>
          <w:color w:val="333333"/>
          <w:sz w:val="28"/>
          <w:szCs w:val="28"/>
          <w:lang w:val="uk-UA" w:eastAsia="ru-RU"/>
        </w:rPr>
        <w:tab/>
      </w:r>
      <w:r w:rsidR="007E74F9" w:rsidRPr="000E73EA">
        <w:rPr>
          <w:rFonts w:ascii="Times New Roman" w:eastAsia="Times New Roman" w:hAnsi="Times New Roman" w:cs="Times New Roman"/>
          <w:color w:val="333333"/>
          <w:sz w:val="28"/>
          <w:szCs w:val="28"/>
          <w:lang w:val="uk-UA" w:eastAsia="ru-RU"/>
        </w:rPr>
        <w:t>7</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Ефективність, витрати та навантаження на респондентів</w:t>
      </w:r>
      <w:r w:rsidRPr="000E73EA">
        <w:rPr>
          <w:rFonts w:ascii="Times New Roman" w:eastAsia="Times New Roman" w:hAnsi="Times New Roman" w:cs="Times New Roman"/>
          <w:color w:val="333333"/>
          <w:sz w:val="28"/>
          <w:szCs w:val="28"/>
          <w:lang w:val="uk-UA" w:eastAsia="ru-RU"/>
        </w:rPr>
        <w:tab/>
      </w:r>
      <w:r w:rsidR="00272A89" w:rsidRPr="000E73EA">
        <w:rPr>
          <w:rFonts w:ascii="Times New Roman" w:eastAsia="Times New Roman" w:hAnsi="Times New Roman" w:cs="Times New Roman"/>
          <w:color w:val="333333"/>
          <w:sz w:val="28"/>
          <w:szCs w:val="28"/>
          <w:lang w:eastAsia="ru-RU"/>
        </w:rPr>
        <w:t>8</w:t>
      </w:r>
    </w:p>
    <w:p w:rsidR="00FC4361" w:rsidRPr="000E73EA" w:rsidRDefault="00FC4361" w:rsidP="00FC4361">
      <w:pPr>
        <w:pStyle w:val="ab"/>
        <w:numPr>
          <w:ilvl w:val="1"/>
          <w:numId w:val="4"/>
        </w:numPr>
        <w:tabs>
          <w:tab w:val="right" w:leader="dot" w:pos="8505"/>
          <w:tab w:val="left" w:leader="dot" w:pos="9639"/>
        </w:tabs>
        <w:spacing w:after="0" w:line="360" w:lineRule="auto"/>
        <w:ind w:left="546" w:hanging="546"/>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Конфіденційність, прозорість та захист</w:t>
      </w:r>
      <w:r w:rsidRPr="000E73EA">
        <w:rPr>
          <w:rFonts w:ascii="Times New Roman" w:eastAsia="Times New Roman" w:hAnsi="Times New Roman" w:cs="Times New Roman"/>
          <w:color w:val="333333"/>
          <w:sz w:val="28"/>
          <w:szCs w:val="28"/>
          <w:lang w:val="uk-UA" w:eastAsia="ru-RU"/>
        </w:rPr>
        <w:tab/>
      </w:r>
      <w:r w:rsidR="007E74F9" w:rsidRPr="000E73EA">
        <w:rPr>
          <w:rFonts w:ascii="Times New Roman" w:eastAsia="Times New Roman" w:hAnsi="Times New Roman" w:cs="Times New Roman"/>
          <w:color w:val="333333"/>
          <w:sz w:val="28"/>
          <w:szCs w:val="28"/>
          <w:lang w:val="uk-UA" w:eastAsia="ru-RU"/>
        </w:rPr>
        <w:t>8</w:t>
      </w:r>
    </w:p>
    <w:p w:rsidR="00FC4361" w:rsidRPr="000E73EA" w:rsidRDefault="00FC4361" w:rsidP="00FC4361">
      <w:pPr>
        <w:pStyle w:val="ab"/>
        <w:numPr>
          <w:ilvl w:val="0"/>
          <w:numId w:val="4"/>
        </w:numPr>
        <w:tabs>
          <w:tab w:val="right" w:leader="dot" w:pos="8505"/>
          <w:tab w:val="left" w:leader="dot" w:pos="9639"/>
        </w:tabs>
        <w:spacing w:after="0" w:line="360" w:lineRule="auto"/>
        <w:ind w:left="490" w:hanging="490"/>
        <w:rPr>
          <w:rFonts w:ascii="Times New Roman" w:eastAsia="Times New Roman" w:hAnsi="Times New Roman" w:cs="Times New Roman"/>
          <w:color w:val="333333"/>
          <w:sz w:val="28"/>
          <w:szCs w:val="28"/>
          <w:lang w:val="uk-UA" w:eastAsia="ru-RU"/>
        </w:rPr>
      </w:pPr>
      <w:r w:rsidRPr="000E73EA">
        <w:rPr>
          <w:rFonts w:ascii="Times New Roman" w:eastAsia="Times New Roman" w:hAnsi="Times New Roman" w:cs="Times New Roman"/>
          <w:color w:val="333333"/>
          <w:sz w:val="28"/>
          <w:szCs w:val="28"/>
          <w:lang w:val="uk-UA" w:eastAsia="ru-RU"/>
        </w:rPr>
        <w:t>Заключна частина</w:t>
      </w:r>
      <w:r w:rsidRPr="000E73EA">
        <w:rPr>
          <w:rFonts w:ascii="Times New Roman" w:eastAsia="Times New Roman" w:hAnsi="Times New Roman" w:cs="Times New Roman"/>
          <w:color w:val="333333"/>
          <w:sz w:val="28"/>
          <w:szCs w:val="28"/>
          <w:lang w:val="uk-UA" w:eastAsia="ru-RU"/>
        </w:rPr>
        <w:tab/>
      </w:r>
      <w:r w:rsidR="006B7779" w:rsidRPr="000E73EA">
        <w:rPr>
          <w:rFonts w:ascii="Times New Roman" w:eastAsia="Times New Roman" w:hAnsi="Times New Roman" w:cs="Times New Roman"/>
          <w:color w:val="333333"/>
          <w:sz w:val="28"/>
          <w:szCs w:val="28"/>
          <w:lang w:val="uk-UA" w:eastAsia="ru-RU"/>
        </w:rPr>
        <w:t>8</w:t>
      </w:r>
    </w:p>
    <w:p w:rsidR="00715961" w:rsidRPr="000E73EA" w:rsidRDefault="00715961">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AD1FEF" w:rsidRPr="000E73EA" w:rsidRDefault="00AD1FEF">
      <w:pPr>
        <w:rPr>
          <w:lang w:val="uk-UA"/>
        </w:rPr>
      </w:pPr>
    </w:p>
    <w:p w:rsidR="00B92433" w:rsidRPr="000E73EA" w:rsidRDefault="00B92433">
      <w:pPr>
        <w:rPr>
          <w:lang w:val="uk-UA"/>
        </w:rPr>
      </w:pPr>
      <w:r w:rsidRPr="000E73EA">
        <w:rPr>
          <w:lang w:val="uk-UA"/>
        </w:rPr>
        <w:br w:type="page"/>
      </w:r>
    </w:p>
    <w:p w:rsidR="00B92433" w:rsidRPr="000E73EA" w:rsidRDefault="00B92433" w:rsidP="00FA06F4">
      <w:pPr>
        <w:spacing w:after="0" w:line="360" w:lineRule="auto"/>
        <w:jc w:val="center"/>
        <w:rPr>
          <w:rFonts w:ascii="Times New Roman" w:eastAsia="Times New Roman" w:hAnsi="Times New Roman" w:cs="Times New Roman"/>
          <w:b/>
          <w:color w:val="333333"/>
          <w:sz w:val="28"/>
          <w:szCs w:val="28"/>
          <w:lang w:val="uk-UA" w:eastAsia="ru-RU"/>
        </w:rPr>
        <w:sectPr w:rsidR="00B92433" w:rsidRPr="000E73EA" w:rsidSect="00B92433">
          <w:headerReference w:type="default" r:id="rId8"/>
          <w:headerReference w:type="first" r:id="rId9"/>
          <w:footerReference w:type="first" r:id="rId10"/>
          <w:pgSz w:w="11906" w:h="16838"/>
          <w:pgMar w:top="993" w:right="567" w:bottom="1134" w:left="1701" w:header="709" w:footer="709" w:gutter="0"/>
          <w:pgNumType w:start="1"/>
          <w:cols w:space="708"/>
          <w:docGrid w:linePitch="360"/>
        </w:sectPr>
      </w:pPr>
    </w:p>
    <w:p w:rsidR="00FA06F4" w:rsidRPr="000E73EA"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0E73EA">
        <w:rPr>
          <w:rFonts w:ascii="Times New Roman" w:eastAsia="Times New Roman" w:hAnsi="Times New Roman" w:cs="Times New Roman"/>
          <w:b/>
          <w:color w:val="333333"/>
          <w:sz w:val="28"/>
          <w:szCs w:val="28"/>
          <w:lang w:val="uk-UA" w:eastAsia="ru-RU"/>
        </w:rPr>
        <w:lastRenderedPageBreak/>
        <w:t>1. Вступ</w:t>
      </w:r>
    </w:p>
    <w:p w:rsidR="00FA06F4" w:rsidRPr="000E73EA" w:rsidRDefault="00FA06F4" w:rsidP="00321829">
      <w:pPr>
        <w:widowControl w:val="0"/>
        <w:spacing w:after="120" w:line="240" w:lineRule="auto"/>
        <w:ind w:firstLine="567"/>
        <w:jc w:val="both"/>
        <w:rPr>
          <w:rFonts w:ascii="TimesNewRomanPSMT" w:eastAsia="Times New Roman" w:hAnsi="TimesNewRomanPSMT" w:cs="TimesNewRomanPSMT"/>
          <w:sz w:val="28"/>
          <w:szCs w:val="28"/>
          <w:lang w:val="uk-UA" w:eastAsia="uk-UA"/>
        </w:rPr>
      </w:pPr>
      <w:r w:rsidRPr="000E73EA">
        <w:rPr>
          <w:rFonts w:ascii="Times New Roman" w:eastAsia="Times New Roman" w:hAnsi="Times New Roman" w:cs="Times New Roman"/>
          <w:sz w:val="28"/>
          <w:szCs w:val="28"/>
          <w:lang w:val="uk-UA" w:eastAsia="ru-RU"/>
        </w:rPr>
        <w:t xml:space="preserve">Стандартний звіт з якості державного статистичного спостереження </w:t>
      </w:r>
      <w:r w:rsidR="00EF3438" w:rsidRPr="000E73EA">
        <w:rPr>
          <w:rFonts w:ascii="Times New Roman" w:eastAsia="Times New Roman" w:hAnsi="Times New Roman" w:cs="Times New Roman"/>
          <w:sz w:val="28"/>
          <w:szCs w:val="28"/>
          <w:lang w:val="uk-UA" w:eastAsia="ru-RU"/>
        </w:rPr>
        <w:t>"З</w:t>
      </w:r>
      <w:r w:rsidRPr="000E73EA">
        <w:rPr>
          <w:rFonts w:ascii="Times New Roman" w:eastAsia="Times New Roman" w:hAnsi="Times New Roman" w:cs="Times New Roman"/>
          <w:sz w:val="28"/>
          <w:szCs w:val="28"/>
          <w:lang w:val="uk-UA" w:eastAsia="ru-RU"/>
        </w:rPr>
        <w:t xml:space="preserve">міни тарифів на </w:t>
      </w:r>
      <w:r w:rsidR="008B4A5C" w:rsidRPr="000E73EA">
        <w:rPr>
          <w:rFonts w:ascii="Times New Roman" w:eastAsia="Times New Roman" w:hAnsi="Times New Roman" w:cs="Times New Roman"/>
          <w:sz w:val="28"/>
          <w:szCs w:val="28"/>
          <w:lang w:val="uk-UA" w:eastAsia="ru-RU"/>
        </w:rPr>
        <w:t>послуги пошти та зв'язку для підприємств, установ, організацій</w:t>
      </w:r>
      <w:r w:rsidR="00EF3438" w:rsidRPr="000E73EA">
        <w:rPr>
          <w:rFonts w:ascii="Times New Roman" w:eastAsia="Times New Roman" w:hAnsi="Times New Roman" w:cs="Times New Roman"/>
          <w:sz w:val="28"/>
          <w:szCs w:val="28"/>
          <w:lang w:val="uk-UA" w:eastAsia="ru-RU"/>
        </w:rPr>
        <w:t xml:space="preserve">" </w:t>
      </w:r>
      <w:r w:rsidR="00EF5DA6" w:rsidRPr="000E73EA">
        <w:rPr>
          <w:rFonts w:ascii="Times New Roman" w:eastAsia="Times New Roman" w:hAnsi="Times New Roman" w:cs="Times New Roman"/>
          <w:sz w:val="28"/>
          <w:szCs w:val="28"/>
          <w:lang w:val="uk-UA" w:eastAsia="ru-RU"/>
        </w:rPr>
        <w:t xml:space="preserve">    </w:t>
      </w:r>
      <w:r w:rsidR="00EF3438" w:rsidRPr="000E73EA">
        <w:rPr>
          <w:rFonts w:ascii="Times New Roman" w:eastAsia="Times New Roman" w:hAnsi="Times New Roman" w:cs="Times New Roman"/>
          <w:sz w:val="28"/>
          <w:szCs w:val="28"/>
          <w:lang w:val="uk-UA" w:eastAsia="ru-RU"/>
        </w:rPr>
        <w:t>(далі – звіт)</w:t>
      </w:r>
      <w:r w:rsidRPr="000E73EA">
        <w:rPr>
          <w:rFonts w:ascii="Times New Roman" w:eastAsia="Times New Roman" w:hAnsi="Times New Roman" w:cs="Times New Roman"/>
          <w:sz w:val="28"/>
          <w:szCs w:val="28"/>
          <w:lang w:val="uk-UA" w:eastAsia="ru-RU"/>
        </w:rPr>
        <w:t xml:space="preserve">  підготовлено з метою інформування користувачів стосовно основних критеріїв та індикаторів якості його результатів. </w:t>
      </w:r>
      <w:r w:rsidR="00EF3438" w:rsidRPr="000E73EA">
        <w:rPr>
          <w:rFonts w:ascii="Times New Roman" w:eastAsia="Times New Roman" w:hAnsi="Times New Roman" w:cs="Times New Roman"/>
          <w:sz w:val="28"/>
          <w:szCs w:val="28"/>
          <w:lang w:val="uk-UA" w:eastAsia="ru-RU"/>
        </w:rPr>
        <w:t>З</w:t>
      </w:r>
      <w:r w:rsidRPr="000E73EA">
        <w:rPr>
          <w:rFonts w:ascii="Times New Roman" w:eastAsia="Times New Roman" w:hAnsi="Times New Roman" w:cs="Times New Roman"/>
          <w:sz w:val="28"/>
          <w:szCs w:val="28"/>
          <w:lang w:val="uk-UA" w:eastAsia="ru-RU"/>
        </w:rPr>
        <w:t xml:space="preserve">віт з якості містить загальну інформацію, яка не залежить від результатів </w:t>
      </w:r>
      <w:r w:rsidR="00EF3438" w:rsidRPr="000E73EA">
        <w:rPr>
          <w:rFonts w:ascii="Times New Roman" w:eastAsia="Times New Roman" w:hAnsi="Times New Roman" w:cs="Times New Roman"/>
          <w:sz w:val="28"/>
          <w:szCs w:val="28"/>
          <w:lang w:val="uk-UA" w:eastAsia="ru-RU"/>
        </w:rPr>
        <w:t xml:space="preserve">за </w:t>
      </w:r>
      <w:r w:rsidRPr="000E73EA">
        <w:rPr>
          <w:rFonts w:ascii="Times New Roman" w:eastAsia="Times New Roman" w:hAnsi="Times New Roman" w:cs="Times New Roman"/>
          <w:sz w:val="28"/>
          <w:szCs w:val="28"/>
          <w:lang w:val="uk-UA" w:eastAsia="ru-RU"/>
        </w:rPr>
        <w:t>конкретн</w:t>
      </w:r>
      <w:r w:rsidR="00EF3438" w:rsidRPr="000E73EA">
        <w:rPr>
          <w:rFonts w:ascii="Times New Roman" w:eastAsia="Times New Roman" w:hAnsi="Times New Roman" w:cs="Times New Roman"/>
          <w:sz w:val="28"/>
          <w:szCs w:val="28"/>
          <w:lang w:val="uk-UA" w:eastAsia="ru-RU"/>
        </w:rPr>
        <w:t>ий</w:t>
      </w:r>
      <w:r w:rsidRPr="000E73EA">
        <w:rPr>
          <w:rFonts w:ascii="Times New Roman" w:eastAsia="Times New Roman" w:hAnsi="Times New Roman" w:cs="Times New Roman"/>
          <w:sz w:val="28"/>
          <w:szCs w:val="28"/>
          <w:lang w:val="uk-UA" w:eastAsia="ru-RU"/>
        </w:rPr>
        <w:t xml:space="preserve"> період державного статистичного </w:t>
      </w:r>
      <w:r w:rsidRPr="000E73EA">
        <w:rPr>
          <w:rFonts w:ascii="TimesNewRomanPSMT" w:eastAsia="Times New Roman" w:hAnsi="TimesNewRomanPSMT" w:cs="TimesNewRomanPSMT"/>
          <w:sz w:val="28"/>
          <w:szCs w:val="28"/>
          <w:lang w:val="uk-UA" w:eastAsia="uk-UA"/>
        </w:rPr>
        <w:t>спостереження, а визнач</w:t>
      </w:r>
      <w:r w:rsidR="00EF3438" w:rsidRPr="000E73EA">
        <w:rPr>
          <w:rFonts w:ascii="TimesNewRomanPSMT" w:eastAsia="Times New Roman" w:hAnsi="TimesNewRomanPSMT" w:cs="TimesNewRomanPSMT"/>
          <w:sz w:val="28"/>
          <w:szCs w:val="28"/>
          <w:lang w:val="uk-UA" w:eastAsia="uk-UA"/>
        </w:rPr>
        <w:t>ена</w:t>
      </w:r>
      <w:r w:rsidRPr="000E73EA">
        <w:rPr>
          <w:rFonts w:ascii="TimesNewRomanPSMT" w:eastAsia="Times New Roman" w:hAnsi="TimesNewRomanPSMT" w:cs="TimesNewRomanPSMT"/>
          <w:sz w:val="28"/>
          <w:szCs w:val="28"/>
          <w:lang w:val="uk-UA" w:eastAsia="uk-UA"/>
        </w:rPr>
        <w:t xml:space="preserve"> чинною методологією, процедурами обробки даних і методами вимірювання статистичних даних і процесів. </w:t>
      </w:r>
    </w:p>
    <w:p w:rsidR="00FA06F4" w:rsidRPr="000E73EA" w:rsidRDefault="00FA06F4" w:rsidP="00321829">
      <w:pPr>
        <w:widowControl w:val="0"/>
        <w:spacing w:after="120" w:line="240" w:lineRule="auto"/>
        <w:ind w:firstLine="567"/>
        <w:jc w:val="both"/>
        <w:rPr>
          <w:rFonts w:ascii="TimesNewRomanPSMT" w:eastAsia="Times New Roman" w:hAnsi="TimesNewRomanPSMT" w:cs="TimesNewRomanPSMT"/>
          <w:sz w:val="28"/>
          <w:szCs w:val="28"/>
          <w:lang w:val="uk-UA" w:eastAsia="uk-UA"/>
        </w:rPr>
      </w:pPr>
      <w:r w:rsidRPr="000E73EA">
        <w:rPr>
          <w:rFonts w:ascii="TimesNewRomanPSMT" w:eastAsia="Times New Roman" w:hAnsi="TimesNewRomanPSMT" w:cs="TimesNewRomanPSMT"/>
          <w:sz w:val="28"/>
          <w:szCs w:val="28"/>
          <w:lang w:val="uk-UA" w:eastAsia="uk-UA"/>
        </w:rPr>
        <w:t>Наведені у звіті 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продукції, які визначені розділом ІІІ Принципів діяльності органів державної статистики</w:t>
      </w:r>
      <w:r w:rsidR="009406CC" w:rsidRPr="000E73EA">
        <w:rPr>
          <w:rFonts w:ascii="TimesNewRomanPSMT" w:eastAsia="Times New Roman" w:hAnsi="TimesNewRomanPSMT" w:cs="TimesNewRomanPSMT"/>
          <w:sz w:val="28"/>
          <w:szCs w:val="28"/>
          <w:lang w:val="uk-UA" w:eastAsia="uk-UA"/>
        </w:rPr>
        <w:t xml:space="preserve"> України</w:t>
      </w:r>
      <w:r w:rsidRPr="000E73EA">
        <w:rPr>
          <w:rFonts w:ascii="TimesNewRomanPSMT" w:eastAsia="Times New Roman" w:hAnsi="TimesNewRomanPSMT" w:cs="TimesNewRomanPSMT"/>
          <w:sz w:val="28"/>
          <w:szCs w:val="28"/>
          <w:lang w:val="uk-UA" w:eastAsia="uk-UA"/>
        </w:rPr>
        <w:t>, затверджених наказом Держстату від 1</w:t>
      </w:r>
      <w:r w:rsidR="009406CC" w:rsidRPr="000E73EA">
        <w:rPr>
          <w:rFonts w:ascii="TimesNewRomanPSMT" w:eastAsia="Times New Roman" w:hAnsi="TimesNewRomanPSMT" w:cs="TimesNewRomanPSMT"/>
          <w:sz w:val="28"/>
          <w:szCs w:val="28"/>
          <w:lang w:val="uk-UA" w:eastAsia="uk-UA"/>
        </w:rPr>
        <w:t>7</w:t>
      </w:r>
      <w:r w:rsidRPr="000E73EA">
        <w:rPr>
          <w:rFonts w:ascii="TimesNewRomanPSMT" w:eastAsia="Times New Roman" w:hAnsi="TimesNewRomanPSMT" w:cs="TimesNewRomanPSMT"/>
          <w:sz w:val="28"/>
          <w:szCs w:val="28"/>
          <w:lang w:val="uk-UA" w:eastAsia="uk-UA"/>
        </w:rPr>
        <w:t>.0</w:t>
      </w:r>
      <w:r w:rsidR="009406CC" w:rsidRPr="000E73EA">
        <w:rPr>
          <w:rFonts w:ascii="TimesNewRomanPSMT" w:eastAsia="Times New Roman" w:hAnsi="TimesNewRomanPSMT" w:cs="TimesNewRomanPSMT"/>
          <w:sz w:val="28"/>
          <w:szCs w:val="28"/>
          <w:lang w:val="uk-UA" w:eastAsia="uk-UA"/>
        </w:rPr>
        <w:t>8</w:t>
      </w:r>
      <w:r w:rsidRPr="000E73EA">
        <w:rPr>
          <w:rFonts w:ascii="TimesNewRomanPSMT" w:eastAsia="Times New Roman" w:hAnsi="TimesNewRomanPSMT" w:cs="TimesNewRomanPSMT"/>
          <w:sz w:val="28"/>
          <w:szCs w:val="28"/>
          <w:lang w:val="uk-UA" w:eastAsia="uk-UA"/>
        </w:rPr>
        <w:t xml:space="preserve"> 201</w:t>
      </w:r>
      <w:r w:rsidR="009406CC" w:rsidRPr="000E73EA">
        <w:rPr>
          <w:rFonts w:ascii="TimesNewRomanPSMT" w:eastAsia="Times New Roman" w:hAnsi="TimesNewRomanPSMT" w:cs="TimesNewRomanPSMT"/>
          <w:sz w:val="28"/>
          <w:szCs w:val="28"/>
          <w:lang w:val="uk-UA" w:eastAsia="uk-UA"/>
        </w:rPr>
        <w:t>8</w:t>
      </w:r>
      <w:r w:rsidRPr="000E73EA">
        <w:rPr>
          <w:rFonts w:ascii="TimesNewRomanPSMT" w:eastAsia="Times New Roman" w:hAnsi="TimesNewRomanPSMT" w:cs="TimesNewRomanPSMT"/>
          <w:sz w:val="28"/>
          <w:szCs w:val="28"/>
          <w:lang w:val="uk-UA" w:eastAsia="uk-UA"/>
        </w:rPr>
        <w:t xml:space="preserve"> № </w:t>
      </w:r>
      <w:r w:rsidR="009406CC" w:rsidRPr="000E73EA">
        <w:rPr>
          <w:rFonts w:ascii="TimesNewRomanPSMT" w:eastAsia="Times New Roman" w:hAnsi="TimesNewRomanPSMT" w:cs="TimesNewRomanPSMT"/>
          <w:sz w:val="28"/>
          <w:szCs w:val="28"/>
          <w:lang w:val="uk-UA" w:eastAsia="uk-UA"/>
        </w:rPr>
        <w:t>170</w:t>
      </w:r>
      <w:r w:rsidRPr="000E73EA">
        <w:rPr>
          <w:rFonts w:ascii="TimesNewRomanPSMT" w:eastAsia="Times New Roman" w:hAnsi="TimesNewRomanPSMT" w:cs="TimesNewRomanPSMT"/>
          <w:sz w:val="28"/>
          <w:szCs w:val="28"/>
          <w:lang w:val="uk-UA" w:eastAsia="uk-UA"/>
        </w:rPr>
        <w:t>.</w:t>
      </w:r>
    </w:p>
    <w:p w:rsidR="00FA06F4" w:rsidRPr="000E73EA" w:rsidRDefault="00FA06F4" w:rsidP="00321829">
      <w:pPr>
        <w:widowControl w:val="0"/>
        <w:spacing w:after="120" w:line="240" w:lineRule="auto"/>
        <w:ind w:firstLine="567"/>
        <w:jc w:val="both"/>
        <w:rPr>
          <w:rFonts w:ascii="TimesNewRomanPSMT" w:eastAsia="Times New Roman" w:hAnsi="TimesNewRomanPSMT" w:cs="TimesNewRomanPSMT"/>
          <w:sz w:val="28"/>
          <w:szCs w:val="28"/>
          <w:lang w:val="uk-UA" w:eastAsia="uk-UA"/>
        </w:rPr>
      </w:pPr>
      <w:r w:rsidRPr="000E73EA">
        <w:rPr>
          <w:rFonts w:ascii="TimesNewRomanPSMT" w:eastAsia="Times New Roman" w:hAnsi="TimesNewRomanPSMT" w:cs="TimesNewRomanPSMT"/>
          <w:sz w:val="28"/>
          <w:szCs w:val="28"/>
          <w:lang w:val="uk-UA" w:eastAsia="uk-UA"/>
        </w:rPr>
        <w:t>Метою проведення державного статистичного спостереження</w:t>
      </w:r>
      <w:r w:rsidR="002C0911" w:rsidRPr="000E73EA">
        <w:rPr>
          <w:rFonts w:ascii="TimesNewRomanPSMT" w:eastAsia="Times New Roman" w:hAnsi="TimesNewRomanPSMT" w:cs="TimesNewRomanPSMT"/>
          <w:sz w:val="28"/>
          <w:szCs w:val="28"/>
          <w:lang w:val="uk-UA" w:eastAsia="uk-UA"/>
        </w:rPr>
        <w:t xml:space="preserve"> </w:t>
      </w:r>
      <w:r w:rsidR="008B4A5C" w:rsidRPr="000E73EA">
        <w:rPr>
          <w:rFonts w:ascii="Times New Roman" w:eastAsia="Times New Roman" w:hAnsi="Times New Roman" w:cs="Times New Roman"/>
          <w:sz w:val="28"/>
          <w:szCs w:val="28"/>
          <w:lang w:val="uk-UA" w:eastAsia="ru-RU"/>
        </w:rPr>
        <w:t xml:space="preserve">"Зміни тарифів на послуги пошти та зв'язку для підприємств, установ, організацій" </w:t>
      </w:r>
      <w:r w:rsidR="002C0911" w:rsidRPr="000E73EA">
        <w:rPr>
          <w:rFonts w:ascii="Times New Roman" w:eastAsia="Times New Roman" w:hAnsi="Times New Roman" w:cs="Times New Roman"/>
          <w:sz w:val="28"/>
          <w:szCs w:val="28"/>
          <w:lang w:val="uk-UA" w:eastAsia="ru-RU"/>
        </w:rPr>
        <w:t xml:space="preserve"> </w:t>
      </w:r>
      <w:r w:rsidR="00D10795" w:rsidRPr="000E73EA">
        <w:rPr>
          <w:rFonts w:ascii="Times New Roman" w:eastAsia="Times New Roman" w:hAnsi="Times New Roman" w:cs="Times New Roman"/>
          <w:sz w:val="28"/>
          <w:szCs w:val="28"/>
          <w:lang w:val="uk-UA" w:eastAsia="ru-RU"/>
        </w:rPr>
        <w:t xml:space="preserve">  </w:t>
      </w:r>
      <w:r w:rsidR="002C0911" w:rsidRPr="000E73EA">
        <w:rPr>
          <w:rFonts w:ascii="Times New Roman" w:eastAsia="Times New Roman" w:hAnsi="Times New Roman" w:cs="Times New Roman"/>
          <w:color w:val="000000" w:themeColor="text1"/>
          <w:sz w:val="28"/>
          <w:szCs w:val="28"/>
          <w:lang w:val="uk-UA" w:eastAsia="ru-RU"/>
        </w:rPr>
        <w:t xml:space="preserve">(далі – ДСС, спостереження) </w:t>
      </w:r>
      <w:r w:rsidR="002C0911" w:rsidRPr="000E73EA">
        <w:rPr>
          <w:rFonts w:ascii="TimesNewRomanPSMT" w:eastAsia="Times New Roman" w:hAnsi="TimesNewRomanPSMT" w:cs="TimesNewRomanPSMT"/>
          <w:sz w:val="28"/>
          <w:szCs w:val="28"/>
          <w:lang w:val="uk-UA" w:eastAsia="uk-UA"/>
        </w:rPr>
        <w:t xml:space="preserve">є </w:t>
      </w:r>
      <w:r w:rsidR="008B4A5C" w:rsidRPr="000E73EA">
        <w:rPr>
          <w:rFonts w:ascii="TimesNewRomanPSMT" w:eastAsia="Times New Roman" w:hAnsi="TimesNewRomanPSMT" w:cs="TimesNewRomanPSMT"/>
          <w:sz w:val="28"/>
          <w:szCs w:val="28"/>
          <w:lang w:val="uk-UA" w:eastAsia="uk-UA"/>
        </w:rPr>
        <w:t>формування інформації про індекси тарифів на послуги пошти та зв’язку для інформаційного забезпечення короткотермінової статистики</w:t>
      </w:r>
      <w:r w:rsidR="002C0911" w:rsidRPr="000E73EA">
        <w:rPr>
          <w:rFonts w:ascii="TimesNewRomanPSMT" w:eastAsia="Times New Roman" w:hAnsi="TimesNewRomanPSMT" w:cs="TimesNewRomanPSMT"/>
          <w:sz w:val="28"/>
          <w:szCs w:val="28"/>
          <w:lang w:val="uk-UA" w:eastAsia="uk-UA"/>
        </w:rPr>
        <w:t>.</w:t>
      </w:r>
    </w:p>
    <w:p w:rsidR="00FA06F4" w:rsidRPr="000E73EA" w:rsidRDefault="00D96502" w:rsidP="00321829">
      <w:pPr>
        <w:widowControl w:val="0"/>
        <w:spacing w:after="120" w:line="240" w:lineRule="auto"/>
        <w:ind w:firstLine="567"/>
        <w:jc w:val="both"/>
        <w:rPr>
          <w:rFonts w:ascii="TimesNewRomanPSMT" w:eastAsia="Times New Roman" w:hAnsi="TimesNewRomanPSMT" w:cs="TimesNewRomanPSMT"/>
          <w:sz w:val="28"/>
          <w:szCs w:val="28"/>
          <w:lang w:val="uk-UA" w:eastAsia="uk-UA"/>
        </w:rPr>
      </w:pPr>
      <w:r w:rsidRPr="000E73EA">
        <w:rPr>
          <w:rFonts w:ascii="TimesNewRomanPSMT" w:eastAsia="Times New Roman" w:hAnsi="TimesNewRomanPSMT" w:cs="TimesNewRomanPSMT"/>
          <w:sz w:val="28"/>
          <w:szCs w:val="28"/>
          <w:lang w:val="uk-UA" w:eastAsia="uk-UA"/>
        </w:rPr>
        <w:t>С</w:t>
      </w:r>
      <w:r w:rsidR="00FA06F4" w:rsidRPr="000E73EA">
        <w:rPr>
          <w:rFonts w:ascii="TimesNewRomanPSMT" w:eastAsia="Times New Roman" w:hAnsi="TimesNewRomanPSMT" w:cs="TimesNewRomanPSMT"/>
          <w:sz w:val="28"/>
          <w:szCs w:val="28"/>
          <w:lang w:val="uk-UA" w:eastAsia="uk-UA"/>
        </w:rPr>
        <w:t xml:space="preserve">постереження </w:t>
      </w:r>
      <w:r w:rsidR="00CF4DCB" w:rsidRPr="000E73EA">
        <w:rPr>
          <w:rFonts w:ascii="TimesNewRomanPSMT" w:eastAsia="Times New Roman" w:hAnsi="TimesNewRomanPSMT" w:cs="TimesNewRomanPSMT"/>
          <w:sz w:val="28"/>
          <w:szCs w:val="28"/>
          <w:lang w:val="uk-UA" w:eastAsia="uk-UA"/>
        </w:rPr>
        <w:t>запровадж</w:t>
      </w:r>
      <w:r w:rsidR="00FA06F4" w:rsidRPr="000E73EA">
        <w:rPr>
          <w:rFonts w:ascii="TimesNewRomanPSMT" w:eastAsia="Times New Roman" w:hAnsi="TimesNewRomanPSMT" w:cs="TimesNewRomanPSMT"/>
          <w:sz w:val="28"/>
          <w:szCs w:val="28"/>
          <w:lang w:val="uk-UA" w:eastAsia="uk-UA"/>
        </w:rPr>
        <w:t>ене</w:t>
      </w:r>
      <w:r w:rsidRPr="000E73EA">
        <w:rPr>
          <w:rFonts w:ascii="TimesNewRomanPSMT" w:eastAsia="Times New Roman" w:hAnsi="TimesNewRomanPSMT" w:cs="TimesNewRomanPSMT"/>
          <w:sz w:val="28"/>
          <w:szCs w:val="28"/>
          <w:lang w:val="uk-UA" w:eastAsia="uk-UA"/>
        </w:rPr>
        <w:t xml:space="preserve"> </w:t>
      </w:r>
      <w:r w:rsidR="00F24F9C" w:rsidRPr="000E73EA">
        <w:rPr>
          <w:rFonts w:ascii="TimesNewRomanPSMT" w:eastAsia="Times New Roman" w:hAnsi="TimesNewRomanPSMT" w:cs="TimesNewRomanPSMT"/>
          <w:sz w:val="28"/>
          <w:szCs w:val="28"/>
          <w:lang w:val="uk-UA" w:eastAsia="uk-UA"/>
        </w:rPr>
        <w:t>у</w:t>
      </w:r>
      <w:r w:rsidR="005E6EC5" w:rsidRPr="000E73EA">
        <w:rPr>
          <w:rFonts w:ascii="TimesNewRomanPSMT" w:eastAsia="Times New Roman" w:hAnsi="TimesNewRomanPSMT" w:cs="TimesNewRomanPSMT"/>
          <w:sz w:val="28"/>
          <w:szCs w:val="28"/>
          <w:lang w:val="uk-UA" w:eastAsia="uk-UA"/>
        </w:rPr>
        <w:t xml:space="preserve"> 2002 ро</w:t>
      </w:r>
      <w:r w:rsidR="00F24F9C" w:rsidRPr="000E73EA">
        <w:rPr>
          <w:rFonts w:ascii="TimesNewRomanPSMT" w:eastAsia="Times New Roman" w:hAnsi="TimesNewRomanPSMT" w:cs="TimesNewRomanPSMT"/>
          <w:sz w:val="28"/>
          <w:szCs w:val="28"/>
          <w:lang w:val="uk-UA" w:eastAsia="uk-UA"/>
        </w:rPr>
        <w:t>ці</w:t>
      </w:r>
      <w:r w:rsidR="005E6EC5" w:rsidRPr="000E73EA">
        <w:rPr>
          <w:rFonts w:ascii="TimesNewRomanPSMT" w:eastAsia="Times New Roman" w:hAnsi="TimesNewRomanPSMT" w:cs="TimesNewRomanPSMT"/>
          <w:sz w:val="28"/>
          <w:szCs w:val="28"/>
          <w:lang w:val="uk-UA" w:eastAsia="uk-UA"/>
        </w:rPr>
        <w:t xml:space="preserve"> </w:t>
      </w:r>
      <w:r w:rsidRPr="000E73EA">
        <w:rPr>
          <w:rFonts w:ascii="TimesNewRomanPSMT" w:eastAsia="Times New Roman" w:hAnsi="TimesNewRomanPSMT" w:cs="TimesNewRomanPSMT"/>
          <w:sz w:val="28"/>
          <w:szCs w:val="28"/>
          <w:lang w:val="uk-UA" w:eastAsia="uk-UA"/>
        </w:rPr>
        <w:t>на виконання розпорядження Президента України від 19.11.2001 № 328/2001-рп "Про вдосконалення спостережень за цінами і тарифами"</w:t>
      </w:r>
      <w:r w:rsidR="006A7F3A" w:rsidRPr="000E73EA">
        <w:rPr>
          <w:rFonts w:ascii="TimesNewRomanPSMT" w:eastAsia="Times New Roman" w:hAnsi="TimesNewRomanPSMT" w:cs="TimesNewRomanPSMT"/>
          <w:sz w:val="28"/>
          <w:szCs w:val="28"/>
          <w:lang w:val="uk-UA" w:eastAsia="uk-UA"/>
        </w:rPr>
        <w:t>.</w:t>
      </w:r>
      <w:r w:rsidR="005E6EC5" w:rsidRPr="000E73EA">
        <w:rPr>
          <w:rFonts w:ascii="TimesNewRomanPSMT" w:eastAsia="Times New Roman" w:hAnsi="TimesNewRomanPSMT" w:cs="TimesNewRomanPSMT"/>
          <w:sz w:val="28"/>
          <w:szCs w:val="28"/>
          <w:lang w:val="uk-UA" w:eastAsia="uk-UA"/>
        </w:rPr>
        <w:t xml:space="preserve"> </w:t>
      </w:r>
    </w:p>
    <w:p w:rsidR="00EE162E" w:rsidRPr="000E73EA" w:rsidRDefault="00FC7F01" w:rsidP="00321829">
      <w:pPr>
        <w:widowControl w:val="0"/>
        <w:spacing w:after="120" w:line="240" w:lineRule="auto"/>
        <w:ind w:firstLine="567"/>
        <w:jc w:val="both"/>
        <w:rPr>
          <w:rFonts w:ascii="TimesNewRomanPSMT" w:eastAsia="Times New Roman" w:hAnsi="TimesNewRomanPSMT" w:cs="TimesNewRomanPSMT"/>
          <w:sz w:val="28"/>
          <w:szCs w:val="28"/>
          <w:lang w:val="uk-UA" w:eastAsia="uk-UA"/>
        </w:rPr>
      </w:pPr>
      <w:r w:rsidRPr="000E73EA">
        <w:rPr>
          <w:rFonts w:ascii="TimesNewRomanPSMT" w:eastAsia="Times New Roman" w:hAnsi="TimesNewRomanPSMT" w:cs="TimesNewRomanPSMT"/>
          <w:sz w:val="28"/>
          <w:szCs w:val="28"/>
          <w:lang w:val="uk-UA" w:eastAsia="uk-UA"/>
        </w:rPr>
        <w:t>ДСС</w:t>
      </w:r>
      <w:r w:rsidR="00EE162E" w:rsidRPr="000E73EA">
        <w:rPr>
          <w:rFonts w:ascii="TimesNewRomanPSMT" w:eastAsia="Times New Roman" w:hAnsi="TimesNewRomanPSMT" w:cs="TimesNewRomanPSMT"/>
          <w:sz w:val="28"/>
          <w:szCs w:val="28"/>
          <w:lang w:val="uk-UA" w:eastAsia="uk-UA"/>
        </w:rPr>
        <w:t xml:space="preserve"> відповідно до Довідника розділів статистики належить до розділу 2.06 "Ціни" за тематикою статистичного виробництва 2.06.02 "Ціни виробників".</w:t>
      </w:r>
    </w:p>
    <w:p w:rsidR="00085D0F" w:rsidRPr="000E73EA" w:rsidRDefault="00085D0F" w:rsidP="00085D0F">
      <w:pPr>
        <w:widowControl w:val="0"/>
        <w:spacing w:after="120" w:line="240" w:lineRule="auto"/>
        <w:ind w:firstLine="567"/>
        <w:jc w:val="both"/>
        <w:rPr>
          <w:rFonts w:ascii="Times New Roman" w:eastAsia="Times New Roman" w:hAnsi="Times New Roman" w:cs="Times New Roman"/>
          <w:color w:val="000000" w:themeColor="text1"/>
          <w:sz w:val="28"/>
          <w:szCs w:val="28"/>
          <w:lang w:val="uk-UA" w:eastAsia="uk-UA"/>
        </w:rPr>
      </w:pPr>
      <w:r w:rsidRPr="000E73EA">
        <w:rPr>
          <w:rFonts w:ascii="Times New Roman" w:eastAsia="Times New Roman" w:hAnsi="Times New Roman" w:cs="Times New Roman"/>
          <w:color w:val="000000" w:themeColor="text1"/>
          <w:sz w:val="28"/>
          <w:szCs w:val="28"/>
          <w:lang w:val="uk-UA" w:eastAsia="uk-UA"/>
        </w:rPr>
        <w:t>Нормативно-правовою</w:t>
      </w:r>
      <w:r w:rsidRPr="000E73EA">
        <w:rPr>
          <w:rFonts w:ascii="Times New Roman" w:eastAsia="Times New Roman" w:hAnsi="Times New Roman" w:cs="Times New Roman"/>
          <w:i/>
          <w:color w:val="0070C0"/>
          <w:sz w:val="28"/>
          <w:szCs w:val="28"/>
          <w:lang w:val="uk-UA" w:eastAsia="uk-UA"/>
        </w:rPr>
        <w:t xml:space="preserve"> </w:t>
      </w:r>
      <w:r w:rsidRPr="000E73EA">
        <w:rPr>
          <w:rFonts w:ascii="Times New Roman" w:eastAsia="Times New Roman" w:hAnsi="Times New Roman" w:cs="Times New Roman"/>
          <w:color w:val="000000" w:themeColor="text1"/>
          <w:sz w:val="28"/>
          <w:szCs w:val="28"/>
          <w:lang w:val="uk-UA" w:eastAsia="uk-UA"/>
        </w:rPr>
        <w:t xml:space="preserve">основою проведення спостереження є закон України "Про державну статистику" та план </w:t>
      </w:r>
      <w:r w:rsidR="00325F71" w:rsidRPr="000E73EA">
        <w:rPr>
          <w:rFonts w:ascii="Times New Roman" w:eastAsia="Times New Roman" w:hAnsi="Times New Roman" w:cs="Times New Roman"/>
          <w:sz w:val="28"/>
          <w:szCs w:val="28"/>
          <w:lang w:val="uk-UA" w:eastAsia="ru-RU"/>
        </w:rPr>
        <w:t>державних статистичних спостережень</w:t>
      </w:r>
      <w:r w:rsidRPr="000E73EA">
        <w:rPr>
          <w:rFonts w:ascii="Times New Roman" w:eastAsia="Times New Roman" w:hAnsi="Times New Roman" w:cs="Times New Roman"/>
          <w:color w:val="000000" w:themeColor="text1"/>
          <w:sz w:val="28"/>
          <w:szCs w:val="28"/>
          <w:lang w:val="uk-UA" w:eastAsia="uk-UA"/>
        </w:rPr>
        <w:t>, затверджений Кабінетом Міністрів України.</w:t>
      </w:r>
    </w:p>
    <w:p w:rsidR="00D9615B" w:rsidRPr="000E73EA" w:rsidRDefault="00D9615B" w:rsidP="00321829">
      <w:pPr>
        <w:widowControl w:val="0"/>
        <w:spacing w:after="120" w:line="240" w:lineRule="auto"/>
        <w:ind w:firstLine="567"/>
        <w:jc w:val="both"/>
        <w:rPr>
          <w:rFonts w:ascii="Times New Roman" w:eastAsia="Times New Roman" w:hAnsi="Times New Roman" w:cs="Times New Roman"/>
          <w:color w:val="000000" w:themeColor="text1"/>
          <w:sz w:val="28"/>
          <w:szCs w:val="28"/>
          <w:lang w:val="uk-UA" w:eastAsia="uk-UA"/>
          <w:rPrChange w:id="0" w:author="K.Istratenko" w:date="2020-04-29T09:36:00Z">
            <w:rPr>
              <w:rFonts w:ascii="Times New Roman" w:eastAsia="Times New Roman" w:hAnsi="Times New Roman" w:cs="Times New Roman"/>
              <w:color w:val="000000" w:themeColor="text1"/>
              <w:sz w:val="28"/>
              <w:szCs w:val="28"/>
              <w:lang w:val="uk-UA" w:eastAsia="uk-UA"/>
            </w:rPr>
          </w:rPrChange>
        </w:rPr>
      </w:pPr>
      <w:r w:rsidRPr="000E73EA">
        <w:rPr>
          <w:rFonts w:ascii="Times New Roman" w:eastAsia="Times New Roman" w:hAnsi="Times New Roman" w:cs="Times New Roman"/>
          <w:color w:val="000000" w:themeColor="text1"/>
          <w:sz w:val="28"/>
          <w:szCs w:val="28"/>
          <w:lang w:val="uk-UA" w:eastAsia="uk-UA"/>
        </w:rPr>
        <w:t xml:space="preserve">ДСС </w:t>
      </w:r>
      <w:r w:rsidR="00F24F9C" w:rsidRPr="000E73EA">
        <w:rPr>
          <w:rFonts w:ascii="Times New Roman" w:eastAsia="Times New Roman" w:hAnsi="Times New Roman" w:cs="Times New Roman"/>
          <w:color w:val="000000" w:themeColor="text1"/>
          <w:sz w:val="28"/>
          <w:szCs w:val="28"/>
          <w:lang w:val="uk-UA" w:eastAsia="uk-UA"/>
        </w:rPr>
        <w:t>проводиться відповідно до</w:t>
      </w:r>
      <w:r w:rsidRPr="000E73EA">
        <w:rPr>
          <w:rFonts w:ascii="Times New Roman" w:eastAsia="Times New Roman" w:hAnsi="Times New Roman" w:cs="Times New Roman"/>
          <w:color w:val="000000" w:themeColor="text1"/>
          <w:sz w:val="28"/>
          <w:szCs w:val="28"/>
          <w:lang w:val="uk-UA" w:eastAsia="uk-UA"/>
        </w:rPr>
        <w:t xml:space="preserve"> </w:t>
      </w:r>
      <w:r w:rsidR="008B4A5C" w:rsidRPr="000E73EA">
        <w:rPr>
          <w:rFonts w:ascii="Times New Roman" w:eastAsia="Times New Roman" w:hAnsi="Times New Roman" w:cs="Times New Roman"/>
          <w:sz w:val="28"/>
          <w:szCs w:val="28"/>
          <w:lang w:val="uk-UA" w:eastAsia="ru-RU"/>
        </w:rPr>
        <w:t>Методологічни</w:t>
      </w:r>
      <w:r w:rsidR="00F24F9C" w:rsidRPr="000E73EA">
        <w:rPr>
          <w:rFonts w:ascii="Times New Roman" w:eastAsia="Times New Roman" w:hAnsi="Times New Roman" w:cs="Times New Roman"/>
          <w:sz w:val="28"/>
          <w:szCs w:val="28"/>
          <w:lang w:val="uk-UA" w:eastAsia="ru-RU"/>
        </w:rPr>
        <w:t>х</w:t>
      </w:r>
      <w:r w:rsidR="008B4A5C" w:rsidRPr="000E73EA">
        <w:rPr>
          <w:rFonts w:ascii="Times New Roman" w:eastAsia="Times New Roman" w:hAnsi="Times New Roman" w:cs="Times New Roman"/>
          <w:sz w:val="28"/>
          <w:szCs w:val="28"/>
          <w:lang w:val="uk-UA" w:eastAsia="ru-RU"/>
        </w:rPr>
        <w:t xml:space="preserve"> положен</w:t>
      </w:r>
      <w:r w:rsidR="00F24F9C" w:rsidRPr="000E73EA">
        <w:rPr>
          <w:rFonts w:ascii="Times New Roman" w:eastAsia="Times New Roman" w:hAnsi="Times New Roman" w:cs="Times New Roman"/>
          <w:sz w:val="28"/>
          <w:szCs w:val="28"/>
          <w:lang w:val="uk-UA" w:eastAsia="ru-RU"/>
        </w:rPr>
        <w:t>ь</w:t>
      </w:r>
      <w:r w:rsidR="008B4A5C" w:rsidRPr="000E73EA">
        <w:rPr>
          <w:rFonts w:ascii="Times New Roman" w:eastAsia="Times New Roman" w:hAnsi="Times New Roman" w:cs="Times New Roman"/>
          <w:sz w:val="28"/>
          <w:szCs w:val="28"/>
          <w:lang w:val="uk-UA" w:eastAsia="ru-RU"/>
        </w:rPr>
        <w:t xml:space="preserve"> щодо організації статистичного спостереження  за змінами тарифів на послуги пошти та зв’язку для підприємств, установ, організацій і розрахунку індексів тарифів (далі – Методологічні положення),  затверджени</w:t>
      </w:r>
      <w:r w:rsidR="00EF5DA6" w:rsidRPr="000E73EA">
        <w:rPr>
          <w:rFonts w:ascii="Times New Roman" w:eastAsia="Times New Roman" w:hAnsi="Times New Roman" w:cs="Times New Roman"/>
          <w:sz w:val="28"/>
          <w:szCs w:val="28"/>
          <w:lang w:val="uk-UA" w:eastAsia="ru-RU"/>
          <w:rPrChange w:id="1" w:author="K.Istratenko" w:date="2020-04-29T09:36:00Z">
            <w:rPr>
              <w:rFonts w:ascii="Times New Roman" w:eastAsia="Times New Roman" w:hAnsi="Times New Roman" w:cs="Times New Roman"/>
              <w:sz w:val="28"/>
              <w:szCs w:val="28"/>
              <w:highlight w:val="yellow"/>
              <w:lang w:val="uk-UA" w:eastAsia="ru-RU"/>
            </w:rPr>
          </w:rPrChange>
        </w:rPr>
        <w:t>х</w:t>
      </w:r>
      <w:r w:rsidR="008B4A5C" w:rsidRPr="000E73EA">
        <w:rPr>
          <w:rFonts w:ascii="Times New Roman" w:eastAsia="Times New Roman" w:hAnsi="Times New Roman" w:cs="Times New Roman"/>
          <w:sz w:val="28"/>
          <w:szCs w:val="28"/>
          <w:lang w:val="uk-UA" w:eastAsia="ru-RU"/>
          <w:rPrChange w:id="2" w:author="K.Istratenko" w:date="2020-04-29T09:36:00Z">
            <w:rPr>
              <w:rFonts w:ascii="Times New Roman" w:eastAsia="Times New Roman" w:hAnsi="Times New Roman" w:cs="Times New Roman"/>
              <w:sz w:val="28"/>
              <w:szCs w:val="28"/>
              <w:lang w:val="uk-UA" w:eastAsia="ru-RU"/>
            </w:rPr>
          </w:rPrChange>
        </w:rPr>
        <w:t xml:space="preserve"> наказом </w:t>
      </w:r>
      <w:proofErr w:type="spellStart"/>
      <w:r w:rsidR="008B4A5C" w:rsidRPr="000E73EA">
        <w:rPr>
          <w:rFonts w:ascii="Times New Roman" w:eastAsia="Times New Roman" w:hAnsi="Times New Roman" w:cs="Times New Roman"/>
          <w:sz w:val="28"/>
          <w:szCs w:val="28"/>
          <w:lang w:val="uk-UA" w:eastAsia="ru-RU"/>
          <w:rPrChange w:id="3" w:author="K.Istratenko" w:date="2020-04-29T09:36:00Z">
            <w:rPr>
              <w:rFonts w:ascii="Times New Roman" w:eastAsia="Times New Roman" w:hAnsi="Times New Roman" w:cs="Times New Roman"/>
              <w:sz w:val="28"/>
              <w:szCs w:val="28"/>
              <w:lang w:val="uk-UA" w:eastAsia="ru-RU"/>
            </w:rPr>
          </w:rPrChange>
        </w:rPr>
        <w:t>Держстату</w:t>
      </w:r>
      <w:proofErr w:type="spellEnd"/>
      <w:r w:rsidR="008B4A5C" w:rsidRPr="000E73EA">
        <w:rPr>
          <w:rFonts w:ascii="Times New Roman" w:eastAsia="Times New Roman" w:hAnsi="Times New Roman" w:cs="Times New Roman"/>
          <w:sz w:val="28"/>
          <w:szCs w:val="28"/>
          <w:lang w:val="uk-UA" w:eastAsia="ru-RU"/>
          <w:rPrChange w:id="4" w:author="K.Istratenko" w:date="2020-04-29T09:36:00Z">
            <w:rPr>
              <w:rFonts w:ascii="Times New Roman" w:eastAsia="Times New Roman" w:hAnsi="Times New Roman" w:cs="Times New Roman"/>
              <w:sz w:val="28"/>
              <w:szCs w:val="28"/>
              <w:lang w:val="uk-UA" w:eastAsia="ru-RU"/>
            </w:rPr>
          </w:rPrChange>
        </w:rPr>
        <w:t xml:space="preserve"> від 21 листопада 2012 року № 476 </w:t>
      </w:r>
      <w:r w:rsidR="00532739" w:rsidRPr="000E73EA">
        <w:rPr>
          <w:rFonts w:ascii="Times New Roman" w:eastAsia="Times New Roman" w:hAnsi="Times New Roman" w:cs="Times New Roman"/>
          <w:sz w:val="28"/>
          <w:szCs w:val="28"/>
          <w:lang w:val="uk-UA" w:eastAsia="ru-RU"/>
          <w:rPrChange w:id="5" w:author="K.Istratenko" w:date="2020-04-29T09:36:00Z">
            <w:rPr>
              <w:rFonts w:ascii="Times New Roman" w:eastAsia="Times New Roman" w:hAnsi="Times New Roman" w:cs="Times New Roman"/>
              <w:sz w:val="28"/>
              <w:szCs w:val="28"/>
              <w:lang w:val="uk-UA" w:eastAsia="ru-RU"/>
            </w:rPr>
          </w:rPrChange>
        </w:rPr>
        <w:t>(</w:t>
      </w:r>
      <w:r w:rsidR="009361E1" w:rsidRPr="000E73EA">
        <w:rPr>
          <w:rFonts w:ascii="Times New Roman" w:eastAsia="Times New Roman" w:hAnsi="Times New Roman" w:cs="Times New Roman"/>
          <w:color w:val="000000" w:themeColor="text1"/>
          <w:sz w:val="28"/>
          <w:szCs w:val="28"/>
          <w:lang w:val="uk-UA" w:eastAsia="uk-UA"/>
          <w:rPrChange w:id="6" w:author="K.Istratenko" w:date="2020-04-29T09:36:00Z">
            <w:rPr>
              <w:rFonts w:ascii="Times New Roman" w:eastAsia="Times New Roman" w:hAnsi="Times New Roman" w:cs="Times New Roman"/>
              <w:color w:val="000000" w:themeColor="text1"/>
              <w:sz w:val="28"/>
              <w:szCs w:val="28"/>
              <w:lang w:val="uk-UA" w:eastAsia="uk-UA"/>
            </w:rPr>
          </w:rPrChange>
        </w:rPr>
        <w:t xml:space="preserve">зі зміною, затвердженою наказом </w:t>
      </w:r>
      <w:proofErr w:type="spellStart"/>
      <w:r w:rsidR="009361E1" w:rsidRPr="000E73EA">
        <w:rPr>
          <w:rFonts w:ascii="Times New Roman" w:eastAsia="Times New Roman" w:hAnsi="Times New Roman" w:cs="Times New Roman"/>
          <w:color w:val="000000" w:themeColor="text1"/>
          <w:sz w:val="28"/>
          <w:szCs w:val="28"/>
          <w:lang w:val="uk-UA" w:eastAsia="uk-UA"/>
          <w:rPrChange w:id="7" w:author="K.Istratenko" w:date="2020-04-29T09:36:00Z">
            <w:rPr>
              <w:rFonts w:ascii="Times New Roman" w:eastAsia="Times New Roman" w:hAnsi="Times New Roman" w:cs="Times New Roman"/>
              <w:color w:val="000000" w:themeColor="text1"/>
              <w:sz w:val="28"/>
              <w:szCs w:val="28"/>
              <w:lang w:val="uk-UA" w:eastAsia="uk-UA"/>
            </w:rPr>
          </w:rPrChange>
        </w:rPr>
        <w:t>Держстату</w:t>
      </w:r>
      <w:proofErr w:type="spellEnd"/>
      <w:r w:rsidR="009361E1" w:rsidRPr="000E73EA">
        <w:rPr>
          <w:rFonts w:ascii="Times New Roman" w:eastAsia="Times New Roman" w:hAnsi="Times New Roman" w:cs="Times New Roman"/>
          <w:color w:val="000000" w:themeColor="text1"/>
          <w:sz w:val="28"/>
          <w:szCs w:val="28"/>
          <w:lang w:val="uk-UA" w:eastAsia="uk-UA"/>
          <w:rPrChange w:id="8" w:author="K.Istratenko" w:date="2020-04-29T09:36:00Z">
            <w:rPr>
              <w:rFonts w:ascii="Times New Roman" w:eastAsia="Times New Roman" w:hAnsi="Times New Roman" w:cs="Times New Roman"/>
              <w:color w:val="000000" w:themeColor="text1"/>
              <w:sz w:val="28"/>
              <w:szCs w:val="28"/>
              <w:lang w:val="uk-UA" w:eastAsia="uk-UA"/>
            </w:rPr>
          </w:rPrChange>
        </w:rPr>
        <w:t xml:space="preserve"> від 22.01.2020 </w:t>
      </w:r>
      <w:r w:rsidR="00EF5DA6" w:rsidRPr="000E73EA">
        <w:rPr>
          <w:rFonts w:ascii="Times New Roman" w:eastAsia="Times New Roman" w:hAnsi="Times New Roman" w:cs="Times New Roman"/>
          <w:color w:val="000000" w:themeColor="text1"/>
          <w:sz w:val="28"/>
          <w:szCs w:val="28"/>
          <w:lang w:val="uk-UA" w:eastAsia="uk-UA"/>
          <w:rPrChange w:id="9" w:author="K.Istratenko" w:date="2020-04-29T09:36:00Z">
            <w:rPr>
              <w:rFonts w:ascii="Times New Roman" w:eastAsia="Times New Roman" w:hAnsi="Times New Roman" w:cs="Times New Roman"/>
              <w:color w:val="000000" w:themeColor="text1"/>
              <w:sz w:val="28"/>
              <w:szCs w:val="28"/>
              <w:lang w:val="uk-UA" w:eastAsia="uk-UA"/>
            </w:rPr>
          </w:rPrChange>
        </w:rPr>
        <w:t xml:space="preserve">     </w:t>
      </w:r>
      <w:r w:rsidR="009361E1" w:rsidRPr="000E73EA">
        <w:rPr>
          <w:rFonts w:ascii="Times New Roman" w:eastAsia="Times New Roman" w:hAnsi="Times New Roman" w:cs="Times New Roman"/>
          <w:color w:val="000000" w:themeColor="text1"/>
          <w:sz w:val="28"/>
          <w:szCs w:val="28"/>
          <w:lang w:val="uk-UA" w:eastAsia="uk-UA"/>
          <w:rPrChange w:id="10" w:author="K.Istratenko" w:date="2020-04-29T09:36:00Z">
            <w:rPr>
              <w:rFonts w:ascii="Times New Roman" w:eastAsia="Times New Roman" w:hAnsi="Times New Roman" w:cs="Times New Roman"/>
              <w:color w:val="000000" w:themeColor="text1"/>
              <w:sz w:val="28"/>
              <w:szCs w:val="28"/>
              <w:lang w:val="uk-UA" w:eastAsia="uk-UA"/>
            </w:rPr>
          </w:rPrChange>
        </w:rPr>
        <w:t>№ 5</w:t>
      </w:r>
      <w:r w:rsidR="008B4A5C" w:rsidRPr="000E73EA">
        <w:rPr>
          <w:rFonts w:ascii="Times New Roman" w:eastAsia="Times New Roman" w:hAnsi="Times New Roman" w:cs="Times New Roman"/>
          <w:color w:val="000000" w:themeColor="text1"/>
          <w:sz w:val="28"/>
          <w:szCs w:val="28"/>
          <w:lang w:val="uk-UA" w:eastAsia="uk-UA"/>
          <w:rPrChange w:id="11" w:author="K.Istratenko" w:date="2020-04-29T09:36:00Z">
            <w:rPr>
              <w:rFonts w:ascii="Times New Roman" w:eastAsia="Times New Roman" w:hAnsi="Times New Roman" w:cs="Times New Roman"/>
              <w:color w:val="000000" w:themeColor="text1"/>
              <w:sz w:val="28"/>
              <w:szCs w:val="28"/>
              <w:lang w:val="uk-UA" w:eastAsia="uk-UA"/>
            </w:rPr>
          </w:rPrChange>
        </w:rPr>
        <w:t>7</w:t>
      </w:r>
      <w:r w:rsidR="00532739" w:rsidRPr="000E73EA">
        <w:rPr>
          <w:rFonts w:ascii="Times New Roman" w:eastAsia="Times New Roman" w:hAnsi="Times New Roman" w:cs="Times New Roman"/>
          <w:color w:val="000000" w:themeColor="text1"/>
          <w:sz w:val="28"/>
          <w:szCs w:val="28"/>
          <w:lang w:val="uk-UA" w:eastAsia="uk-UA"/>
          <w:rPrChange w:id="12" w:author="K.Istratenko" w:date="2020-04-29T09:36:00Z">
            <w:rPr>
              <w:rFonts w:ascii="Times New Roman" w:eastAsia="Times New Roman" w:hAnsi="Times New Roman" w:cs="Times New Roman"/>
              <w:color w:val="000000" w:themeColor="text1"/>
              <w:sz w:val="28"/>
              <w:szCs w:val="28"/>
              <w:lang w:val="uk-UA" w:eastAsia="uk-UA"/>
            </w:rPr>
          </w:rPrChange>
        </w:rPr>
        <w:t>)</w:t>
      </w:r>
      <w:r w:rsidR="009361E1" w:rsidRPr="000E73EA">
        <w:rPr>
          <w:rFonts w:ascii="Times New Roman" w:eastAsia="Times New Roman" w:hAnsi="Times New Roman" w:cs="Times New Roman"/>
          <w:color w:val="000000" w:themeColor="text1"/>
          <w:sz w:val="28"/>
          <w:szCs w:val="28"/>
          <w:lang w:val="uk-UA" w:eastAsia="uk-UA"/>
          <w:rPrChange w:id="13" w:author="K.Istratenko" w:date="2020-04-29T09:36:00Z">
            <w:rPr>
              <w:rFonts w:ascii="Times New Roman" w:eastAsia="Times New Roman" w:hAnsi="Times New Roman" w:cs="Times New Roman"/>
              <w:color w:val="000000" w:themeColor="text1"/>
              <w:sz w:val="28"/>
              <w:szCs w:val="28"/>
              <w:lang w:val="uk-UA" w:eastAsia="uk-UA"/>
            </w:rPr>
          </w:rPrChange>
        </w:rPr>
        <w:t xml:space="preserve"> </w:t>
      </w:r>
      <w:r w:rsidRPr="000E73EA">
        <w:rPr>
          <w:rFonts w:ascii="Times New Roman" w:eastAsia="Times New Roman" w:hAnsi="Times New Roman" w:cs="Times New Roman"/>
          <w:color w:val="000000" w:themeColor="text1"/>
          <w:sz w:val="28"/>
          <w:szCs w:val="28"/>
          <w:lang w:val="uk-UA" w:eastAsia="uk-UA"/>
          <w:rPrChange w:id="14" w:author="K.Istratenko" w:date="2020-04-29T09:36:00Z">
            <w:rPr>
              <w:rFonts w:ascii="Times New Roman" w:eastAsia="Times New Roman" w:hAnsi="Times New Roman" w:cs="Times New Roman"/>
              <w:color w:val="000000" w:themeColor="text1"/>
              <w:sz w:val="28"/>
              <w:szCs w:val="28"/>
              <w:lang w:val="uk-UA" w:eastAsia="uk-UA"/>
            </w:rPr>
          </w:rPrChange>
        </w:rPr>
        <w:t>та розміщени</w:t>
      </w:r>
      <w:r w:rsidR="00EF5DA6" w:rsidRPr="000E73EA">
        <w:rPr>
          <w:rFonts w:ascii="Times New Roman" w:eastAsia="Times New Roman" w:hAnsi="Times New Roman" w:cs="Times New Roman"/>
          <w:color w:val="000000" w:themeColor="text1"/>
          <w:sz w:val="28"/>
          <w:szCs w:val="28"/>
          <w:lang w:val="uk-UA" w:eastAsia="uk-UA"/>
          <w:rPrChange w:id="15" w:author="K.Istratenko" w:date="2020-04-29T09:36:00Z">
            <w:rPr>
              <w:rFonts w:ascii="Times New Roman" w:eastAsia="Times New Roman" w:hAnsi="Times New Roman" w:cs="Times New Roman"/>
              <w:color w:val="000000" w:themeColor="text1"/>
              <w:sz w:val="28"/>
              <w:szCs w:val="28"/>
              <w:highlight w:val="yellow"/>
              <w:lang w:val="uk-UA" w:eastAsia="uk-UA"/>
            </w:rPr>
          </w:rPrChange>
        </w:rPr>
        <w:t>х</w:t>
      </w:r>
      <w:r w:rsidRPr="000E73EA">
        <w:rPr>
          <w:rFonts w:ascii="Times New Roman" w:eastAsia="Times New Roman" w:hAnsi="Times New Roman" w:cs="Times New Roman"/>
          <w:color w:val="000000" w:themeColor="text1"/>
          <w:sz w:val="28"/>
          <w:szCs w:val="28"/>
          <w:lang w:val="uk-UA" w:eastAsia="uk-UA"/>
          <w:rPrChange w:id="16" w:author="K.Istratenko" w:date="2020-04-29T09:36:00Z">
            <w:rPr>
              <w:rFonts w:ascii="Times New Roman" w:eastAsia="Times New Roman" w:hAnsi="Times New Roman" w:cs="Times New Roman"/>
              <w:color w:val="000000" w:themeColor="text1"/>
              <w:sz w:val="28"/>
              <w:szCs w:val="28"/>
              <w:lang w:val="uk-UA" w:eastAsia="uk-UA"/>
            </w:rPr>
          </w:rPrChange>
        </w:rPr>
        <w:t xml:space="preserve"> на офіційному </w:t>
      </w:r>
      <w:proofErr w:type="spellStart"/>
      <w:r w:rsidRPr="000E73EA">
        <w:rPr>
          <w:rFonts w:ascii="Times New Roman" w:eastAsia="Times New Roman" w:hAnsi="Times New Roman" w:cs="Times New Roman"/>
          <w:color w:val="000000" w:themeColor="text1"/>
          <w:sz w:val="28"/>
          <w:szCs w:val="28"/>
          <w:lang w:val="uk-UA" w:eastAsia="uk-UA"/>
          <w:rPrChange w:id="17" w:author="K.Istratenko" w:date="2020-04-29T09:36:00Z">
            <w:rPr>
              <w:rFonts w:ascii="Times New Roman" w:eastAsia="Times New Roman" w:hAnsi="Times New Roman" w:cs="Times New Roman"/>
              <w:color w:val="000000" w:themeColor="text1"/>
              <w:sz w:val="28"/>
              <w:szCs w:val="28"/>
              <w:lang w:val="uk-UA" w:eastAsia="uk-UA"/>
            </w:rPr>
          </w:rPrChange>
        </w:rPr>
        <w:t>вебсайті</w:t>
      </w:r>
      <w:proofErr w:type="spellEnd"/>
      <w:r w:rsidRPr="000E73EA">
        <w:rPr>
          <w:rFonts w:ascii="Times New Roman" w:eastAsia="Times New Roman" w:hAnsi="Times New Roman" w:cs="Times New Roman"/>
          <w:color w:val="000000" w:themeColor="text1"/>
          <w:sz w:val="28"/>
          <w:szCs w:val="28"/>
          <w:lang w:val="uk-UA" w:eastAsia="uk-UA"/>
          <w:rPrChange w:id="18" w:author="K.Istratenko" w:date="2020-04-29T09:36:00Z">
            <w:rPr>
              <w:rFonts w:ascii="Times New Roman" w:eastAsia="Times New Roman" w:hAnsi="Times New Roman" w:cs="Times New Roman"/>
              <w:color w:val="000000" w:themeColor="text1"/>
              <w:sz w:val="28"/>
              <w:szCs w:val="28"/>
              <w:lang w:val="uk-UA" w:eastAsia="uk-UA"/>
            </w:rPr>
          </w:rPrChange>
        </w:rPr>
        <w:t xml:space="preserve"> </w:t>
      </w:r>
      <w:proofErr w:type="spellStart"/>
      <w:r w:rsidRPr="000E73EA">
        <w:rPr>
          <w:rFonts w:ascii="Times New Roman" w:eastAsia="Times New Roman" w:hAnsi="Times New Roman" w:cs="Times New Roman"/>
          <w:color w:val="000000" w:themeColor="text1"/>
          <w:sz w:val="28"/>
          <w:szCs w:val="28"/>
          <w:lang w:val="uk-UA" w:eastAsia="uk-UA"/>
          <w:rPrChange w:id="19" w:author="K.Istratenko" w:date="2020-04-29T09:36:00Z">
            <w:rPr>
              <w:rFonts w:ascii="Times New Roman" w:eastAsia="Times New Roman" w:hAnsi="Times New Roman" w:cs="Times New Roman"/>
              <w:color w:val="000000" w:themeColor="text1"/>
              <w:sz w:val="28"/>
              <w:szCs w:val="28"/>
              <w:lang w:val="uk-UA" w:eastAsia="uk-UA"/>
            </w:rPr>
          </w:rPrChange>
        </w:rPr>
        <w:t>Держстату</w:t>
      </w:r>
      <w:proofErr w:type="spellEnd"/>
      <w:r w:rsidRPr="000E73EA">
        <w:rPr>
          <w:rFonts w:ascii="Times New Roman" w:eastAsia="Times New Roman" w:hAnsi="Times New Roman" w:cs="Times New Roman"/>
          <w:color w:val="000000" w:themeColor="text1"/>
          <w:sz w:val="28"/>
          <w:szCs w:val="28"/>
          <w:lang w:val="uk-UA" w:eastAsia="uk-UA"/>
          <w:rPrChange w:id="20" w:author="K.Istratenko" w:date="2020-04-29T09:36:00Z">
            <w:rPr>
              <w:rFonts w:ascii="Times New Roman" w:eastAsia="Times New Roman" w:hAnsi="Times New Roman" w:cs="Times New Roman"/>
              <w:color w:val="000000" w:themeColor="text1"/>
              <w:sz w:val="28"/>
              <w:szCs w:val="28"/>
              <w:lang w:val="uk-UA" w:eastAsia="uk-UA"/>
            </w:rPr>
          </w:rPrChange>
        </w:rPr>
        <w:t xml:space="preserve"> (www.ukrstat.gov.ua) в розділі "Методологія та класифікатори"/ "Статистична методологія"/ "Економічна статистика"/"Ціни"</w:t>
      </w:r>
      <w:r w:rsidR="00D10795" w:rsidRPr="000E73EA">
        <w:rPr>
          <w:rFonts w:ascii="Times New Roman" w:eastAsia="Times New Roman" w:hAnsi="Times New Roman" w:cs="Times New Roman"/>
          <w:color w:val="000000" w:themeColor="text1"/>
          <w:sz w:val="28"/>
          <w:szCs w:val="28"/>
          <w:lang w:val="uk-UA" w:eastAsia="uk-UA"/>
          <w:rPrChange w:id="21" w:author="K.Istratenko" w:date="2020-04-29T09:36:00Z">
            <w:rPr>
              <w:rFonts w:ascii="Times New Roman" w:eastAsia="Times New Roman" w:hAnsi="Times New Roman" w:cs="Times New Roman"/>
              <w:color w:val="000000" w:themeColor="text1"/>
              <w:sz w:val="28"/>
              <w:szCs w:val="28"/>
              <w:lang w:val="uk-UA" w:eastAsia="uk-UA"/>
            </w:rPr>
          </w:rPrChange>
        </w:rPr>
        <w:t>.</w:t>
      </w:r>
      <w:r w:rsidRPr="000E73EA">
        <w:rPr>
          <w:rFonts w:ascii="Times New Roman" w:eastAsia="Times New Roman" w:hAnsi="Times New Roman" w:cs="Times New Roman"/>
          <w:color w:val="000000" w:themeColor="text1"/>
          <w:sz w:val="28"/>
          <w:szCs w:val="28"/>
          <w:lang w:val="uk-UA" w:eastAsia="uk-UA"/>
          <w:rPrChange w:id="22" w:author="K.Istratenko" w:date="2020-04-29T09:36:00Z">
            <w:rPr>
              <w:rFonts w:ascii="Times New Roman" w:eastAsia="Times New Roman" w:hAnsi="Times New Roman" w:cs="Times New Roman"/>
              <w:color w:val="000000" w:themeColor="text1"/>
              <w:sz w:val="28"/>
              <w:szCs w:val="28"/>
              <w:lang w:val="uk-UA" w:eastAsia="uk-UA"/>
            </w:rPr>
          </w:rPrChange>
        </w:rPr>
        <w:t xml:space="preserve"> </w:t>
      </w:r>
    </w:p>
    <w:p w:rsidR="004A692A" w:rsidRPr="000E73EA" w:rsidRDefault="006C019B" w:rsidP="00321829">
      <w:pPr>
        <w:widowControl w:val="0"/>
        <w:spacing w:after="120" w:line="240" w:lineRule="auto"/>
        <w:ind w:firstLine="567"/>
        <w:jc w:val="both"/>
        <w:rPr>
          <w:rFonts w:ascii="TimesNewRomanPSMT" w:eastAsia="Times New Roman" w:hAnsi="TimesNewRomanPSMT" w:cs="TimesNewRomanPSMT"/>
          <w:sz w:val="28"/>
          <w:szCs w:val="28"/>
          <w:lang w:val="uk-UA" w:eastAsia="uk-UA"/>
          <w:rPrChange w:id="23" w:author="K.Istratenko" w:date="2020-04-29T09:36:00Z">
            <w:rPr>
              <w:rFonts w:ascii="TimesNewRomanPSMT" w:eastAsia="Times New Roman" w:hAnsi="TimesNewRomanPSMT" w:cs="TimesNewRomanPSMT"/>
              <w:sz w:val="28"/>
              <w:szCs w:val="28"/>
              <w:lang w:val="uk-UA" w:eastAsia="uk-UA"/>
            </w:rPr>
          </w:rPrChange>
        </w:rPr>
      </w:pPr>
      <w:r w:rsidRPr="000E73EA">
        <w:rPr>
          <w:rFonts w:ascii="Times New Roman" w:eastAsia="Times New Roman" w:hAnsi="Times New Roman" w:cs="Times New Roman"/>
          <w:color w:val="000000" w:themeColor="text1"/>
          <w:sz w:val="28"/>
          <w:szCs w:val="28"/>
          <w:lang w:val="uk-UA" w:eastAsia="uk-UA"/>
          <w:rPrChange w:id="24" w:author="K.Istratenko" w:date="2020-04-29T09:36:00Z">
            <w:rPr>
              <w:rFonts w:ascii="Times New Roman" w:eastAsia="Times New Roman" w:hAnsi="Times New Roman" w:cs="Times New Roman"/>
              <w:color w:val="000000" w:themeColor="text1"/>
              <w:sz w:val="28"/>
              <w:szCs w:val="28"/>
              <w:lang w:val="uk-UA" w:eastAsia="uk-UA"/>
            </w:rPr>
          </w:rPrChange>
        </w:rPr>
        <w:t xml:space="preserve">Джерелами інформації ДСС є </w:t>
      </w:r>
      <w:r w:rsidR="004A692A" w:rsidRPr="000E73EA">
        <w:rPr>
          <w:rFonts w:ascii="TimesNewRomanPSMT" w:eastAsia="Times New Roman" w:hAnsi="TimesNewRomanPSMT" w:cs="TimesNewRomanPSMT"/>
          <w:sz w:val="28"/>
          <w:szCs w:val="28"/>
          <w:lang w:val="uk-UA" w:eastAsia="uk-UA"/>
          <w:rPrChange w:id="25" w:author="K.Istratenko" w:date="2020-04-29T09:36:00Z">
            <w:rPr>
              <w:rFonts w:ascii="TimesNewRomanPSMT" w:eastAsia="Times New Roman" w:hAnsi="TimesNewRomanPSMT" w:cs="TimesNewRomanPSMT"/>
              <w:sz w:val="28"/>
              <w:szCs w:val="28"/>
              <w:lang w:val="uk-UA" w:eastAsia="uk-UA"/>
            </w:rPr>
          </w:rPrChange>
        </w:rPr>
        <w:t xml:space="preserve">адміністративні дані </w:t>
      </w:r>
      <w:r w:rsidR="0056099B" w:rsidRPr="000E73EA">
        <w:rPr>
          <w:rFonts w:ascii="Times New Roman" w:hAnsi="Times New Roman" w:cs="Times New Roman"/>
          <w:sz w:val="28"/>
          <w:lang w:val="uk-UA"/>
          <w:rPrChange w:id="26" w:author="K.Istratenko" w:date="2020-04-29T09:36:00Z">
            <w:rPr>
              <w:rFonts w:ascii="Times New Roman" w:hAnsi="Times New Roman" w:cs="Times New Roman"/>
              <w:sz w:val="28"/>
              <w:lang w:val="uk-UA"/>
            </w:rPr>
          </w:rPrChange>
        </w:rPr>
        <w:t xml:space="preserve">Національної </w:t>
      </w:r>
      <w:r w:rsidR="0056099B" w:rsidRPr="000E73EA">
        <w:rPr>
          <w:rFonts w:ascii="Times New Roman" w:hAnsi="Times New Roman" w:cs="Times New Roman"/>
          <w:spacing w:val="-10"/>
          <w:sz w:val="28"/>
          <w:szCs w:val="28"/>
          <w:lang w:val="uk-UA"/>
          <w:rPrChange w:id="27" w:author="K.Istratenko" w:date="2020-04-29T09:36:00Z">
            <w:rPr>
              <w:rFonts w:ascii="Times New Roman" w:hAnsi="Times New Roman" w:cs="Times New Roman"/>
              <w:spacing w:val="-10"/>
              <w:sz w:val="28"/>
              <w:szCs w:val="28"/>
              <w:lang w:val="uk-UA"/>
            </w:rPr>
          </w:rPrChange>
        </w:rPr>
        <w:t>комісії, що здійснює</w:t>
      </w:r>
      <w:r w:rsidR="0056099B" w:rsidRPr="000E73EA">
        <w:rPr>
          <w:rFonts w:ascii="Times New Roman" w:hAnsi="Times New Roman" w:cs="Times New Roman"/>
          <w:sz w:val="28"/>
          <w:szCs w:val="28"/>
          <w:lang w:val="uk-UA"/>
          <w:rPrChange w:id="28" w:author="K.Istratenko" w:date="2020-04-29T09:36:00Z">
            <w:rPr>
              <w:rFonts w:ascii="Times New Roman" w:hAnsi="Times New Roman" w:cs="Times New Roman"/>
              <w:sz w:val="28"/>
              <w:szCs w:val="28"/>
              <w:lang w:val="uk-UA"/>
            </w:rPr>
          </w:rPrChange>
        </w:rPr>
        <w:t xml:space="preserve"> державне регулювання у сфері зв’язку та інформатизації (далі</w:t>
      </w:r>
      <w:r w:rsidR="0056099B" w:rsidRPr="000E73EA">
        <w:rPr>
          <w:rFonts w:ascii="Times New Roman" w:hAnsi="Times New Roman" w:cs="Times New Roman"/>
          <w:i/>
          <w:sz w:val="28"/>
          <w:lang w:val="uk-UA"/>
          <w:rPrChange w:id="29" w:author="K.Istratenko" w:date="2020-04-29T09:36:00Z">
            <w:rPr>
              <w:rFonts w:ascii="Times New Roman" w:hAnsi="Times New Roman" w:cs="Times New Roman"/>
              <w:i/>
              <w:sz w:val="28"/>
              <w:lang w:val="uk-UA"/>
            </w:rPr>
          </w:rPrChange>
        </w:rPr>
        <w:t> </w:t>
      </w:r>
      <w:r w:rsidR="0056099B" w:rsidRPr="000E73EA">
        <w:rPr>
          <w:rFonts w:ascii="Times New Roman" w:hAnsi="Times New Roman" w:cs="Times New Roman"/>
          <w:sz w:val="28"/>
          <w:szCs w:val="28"/>
          <w:lang w:val="uk-UA"/>
          <w:rPrChange w:id="30" w:author="K.Istratenko" w:date="2020-04-29T09:36:00Z">
            <w:rPr>
              <w:rFonts w:ascii="Times New Roman" w:hAnsi="Times New Roman" w:cs="Times New Roman"/>
              <w:sz w:val="28"/>
              <w:szCs w:val="28"/>
              <w:lang w:val="uk-UA"/>
            </w:rPr>
          </w:rPrChange>
        </w:rPr>
        <w:t>– НКРЗІ)</w:t>
      </w:r>
      <w:r w:rsidR="00EF5DA6" w:rsidRPr="000E73EA">
        <w:rPr>
          <w:rFonts w:ascii="Times New Roman" w:hAnsi="Times New Roman" w:cs="Times New Roman"/>
          <w:sz w:val="28"/>
          <w:szCs w:val="28"/>
          <w:lang w:val="uk-UA"/>
          <w:rPrChange w:id="31" w:author="K.Istratenko" w:date="2020-04-29T09:36:00Z">
            <w:rPr>
              <w:rFonts w:ascii="Times New Roman" w:hAnsi="Times New Roman" w:cs="Times New Roman"/>
              <w:sz w:val="28"/>
              <w:szCs w:val="28"/>
              <w:highlight w:val="yellow"/>
              <w:lang w:val="uk-UA"/>
            </w:rPr>
          </w:rPrChange>
        </w:rPr>
        <w:t>,</w:t>
      </w:r>
      <w:r w:rsidR="0056099B" w:rsidRPr="000E73EA">
        <w:rPr>
          <w:rFonts w:ascii="Times New Roman" w:hAnsi="Times New Roman" w:cs="Times New Roman"/>
          <w:sz w:val="28"/>
          <w:szCs w:val="28"/>
          <w:lang w:val="uk-UA"/>
          <w:rPrChange w:id="32" w:author="K.Istratenko" w:date="2020-04-29T09:36:00Z">
            <w:rPr>
              <w:rFonts w:ascii="Times New Roman" w:hAnsi="Times New Roman" w:cs="Times New Roman"/>
              <w:sz w:val="28"/>
              <w:szCs w:val="28"/>
              <w:lang w:val="uk-UA"/>
            </w:rPr>
          </w:rPrChange>
        </w:rPr>
        <w:t xml:space="preserve"> </w:t>
      </w:r>
      <w:r w:rsidR="0056099B" w:rsidRPr="000E73EA">
        <w:rPr>
          <w:rFonts w:ascii="TimesNewRomanPSMT" w:eastAsia="Times New Roman" w:hAnsi="TimesNewRomanPSMT" w:cs="TimesNewRomanPSMT"/>
          <w:sz w:val="28"/>
          <w:szCs w:val="28"/>
          <w:lang w:val="uk-UA" w:eastAsia="uk-UA"/>
          <w:rPrChange w:id="33" w:author="K.Istratenko" w:date="2020-04-29T09:36:00Z">
            <w:rPr>
              <w:rFonts w:ascii="TimesNewRomanPSMT" w:eastAsia="Times New Roman" w:hAnsi="TimesNewRomanPSMT" w:cs="TimesNewRomanPSMT"/>
              <w:sz w:val="28"/>
              <w:szCs w:val="28"/>
              <w:lang w:val="uk-UA" w:eastAsia="uk-UA"/>
            </w:rPr>
          </w:rPrChange>
        </w:rPr>
        <w:t>щодо характеристик споживачів фіксованого телефонного та мобільного зв</w:t>
      </w:r>
      <w:r w:rsidR="00762787" w:rsidRPr="000E73EA">
        <w:rPr>
          <w:rFonts w:ascii="TimesNewRomanPSMT" w:eastAsia="Times New Roman" w:hAnsi="TimesNewRomanPSMT" w:cs="TimesNewRomanPSMT"/>
          <w:sz w:val="28"/>
          <w:szCs w:val="28"/>
          <w:lang w:val="uk-UA" w:eastAsia="uk-UA"/>
          <w:rPrChange w:id="34" w:author="K.Istratenko" w:date="2020-04-29T09:36:00Z">
            <w:rPr>
              <w:rFonts w:ascii="TimesNewRomanPSMT" w:eastAsia="Times New Roman" w:hAnsi="TimesNewRomanPSMT" w:cs="TimesNewRomanPSMT"/>
              <w:sz w:val="28"/>
              <w:szCs w:val="28"/>
              <w:lang w:val="uk-UA" w:eastAsia="uk-UA"/>
            </w:rPr>
          </w:rPrChange>
        </w:rPr>
        <w:t>’</w:t>
      </w:r>
      <w:r w:rsidR="0056099B" w:rsidRPr="000E73EA">
        <w:rPr>
          <w:rFonts w:ascii="TimesNewRomanPSMT" w:eastAsia="Times New Roman" w:hAnsi="TimesNewRomanPSMT" w:cs="TimesNewRomanPSMT"/>
          <w:sz w:val="28"/>
          <w:szCs w:val="28"/>
          <w:lang w:val="uk-UA" w:eastAsia="uk-UA"/>
          <w:rPrChange w:id="35" w:author="K.Istratenko" w:date="2020-04-29T09:36:00Z">
            <w:rPr>
              <w:rFonts w:ascii="TimesNewRomanPSMT" w:eastAsia="Times New Roman" w:hAnsi="TimesNewRomanPSMT" w:cs="TimesNewRomanPSMT"/>
              <w:sz w:val="28"/>
              <w:szCs w:val="28"/>
              <w:lang w:val="uk-UA" w:eastAsia="uk-UA"/>
            </w:rPr>
          </w:rPrChange>
        </w:rPr>
        <w:t>язку в розрізі операторів</w:t>
      </w:r>
      <w:r w:rsidR="00D10795" w:rsidRPr="000E73EA">
        <w:rPr>
          <w:rFonts w:ascii="TimesNewRomanPSMT" w:eastAsia="Times New Roman" w:hAnsi="TimesNewRomanPSMT" w:cs="TimesNewRomanPSMT"/>
          <w:sz w:val="28"/>
          <w:szCs w:val="28"/>
          <w:lang w:val="uk-UA" w:eastAsia="uk-UA"/>
          <w:rPrChange w:id="36" w:author="K.Istratenko" w:date="2020-04-29T09:36:00Z">
            <w:rPr>
              <w:rFonts w:ascii="TimesNewRomanPSMT" w:eastAsia="Times New Roman" w:hAnsi="TimesNewRomanPSMT" w:cs="TimesNewRomanPSMT"/>
              <w:sz w:val="28"/>
              <w:szCs w:val="28"/>
              <w:lang w:val="uk-UA" w:eastAsia="uk-UA"/>
            </w:rPr>
          </w:rPrChange>
        </w:rPr>
        <w:t>. Дані</w:t>
      </w:r>
      <w:r w:rsidR="004A692A" w:rsidRPr="000E73EA">
        <w:rPr>
          <w:rFonts w:ascii="Times New Roman" w:eastAsia="Times New Roman" w:hAnsi="Times New Roman" w:cs="Times New Roman"/>
          <w:sz w:val="28"/>
          <w:szCs w:val="28"/>
          <w:lang w:val="uk-UA" w:eastAsia="ru-RU"/>
          <w:rPrChange w:id="37" w:author="K.Istratenko" w:date="2020-04-29T09:36:00Z">
            <w:rPr>
              <w:rFonts w:ascii="Times New Roman" w:eastAsia="Times New Roman" w:hAnsi="Times New Roman" w:cs="Times New Roman"/>
              <w:sz w:val="28"/>
              <w:szCs w:val="28"/>
              <w:lang w:val="uk-UA" w:eastAsia="ru-RU"/>
            </w:rPr>
          </w:rPrChange>
        </w:rPr>
        <w:t xml:space="preserve"> </w:t>
      </w:r>
      <w:r w:rsidR="0056099B" w:rsidRPr="000E73EA">
        <w:rPr>
          <w:rFonts w:ascii="TimesNewRomanPSMT" w:eastAsia="Times New Roman" w:hAnsi="TimesNewRomanPSMT" w:cs="TimesNewRomanPSMT"/>
          <w:sz w:val="28"/>
          <w:szCs w:val="28"/>
          <w:lang w:val="uk-UA" w:eastAsia="uk-UA"/>
          <w:rPrChange w:id="38" w:author="K.Istratenko" w:date="2020-04-29T09:36:00Z">
            <w:rPr>
              <w:rFonts w:ascii="TimesNewRomanPSMT" w:eastAsia="Times New Roman" w:hAnsi="TimesNewRomanPSMT" w:cs="TimesNewRomanPSMT"/>
              <w:sz w:val="28"/>
              <w:szCs w:val="28"/>
              <w:lang w:val="uk-UA" w:eastAsia="uk-UA"/>
            </w:rPr>
          </w:rPrChange>
        </w:rPr>
        <w:t xml:space="preserve">отримуються в рамках Угоди про </w:t>
      </w:r>
      <w:proofErr w:type="spellStart"/>
      <w:r w:rsidR="0056099B" w:rsidRPr="000E73EA">
        <w:rPr>
          <w:rFonts w:ascii="TimesNewRomanPSMT" w:eastAsia="Times New Roman" w:hAnsi="TimesNewRomanPSMT" w:cs="TimesNewRomanPSMT"/>
          <w:sz w:val="28"/>
          <w:szCs w:val="28"/>
          <w:lang w:val="uk-UA" w:eastAsia="uk-UA"/>
          <w:rPrChange w:id="39" w:author="K.Istratenko" w:date="2020-04-29T09:36:00Z">
            <w:rPr>
              <w:rFonts w:ascii="TimesNewRomanPSMT" w:eastAsia="Times New Roman" w:hAnsi="TimesNewRomanPSMT" w:cs="TimesNewRomanPSMT"/>
              <w:sz w:val="28"/>
              <w:szCs w:val="28"/>
              <w:lang w:val="uk-UA" w:eastAsia="uk-UA"/>
            </w:rPr>
          </w:rPrChange>
        </w:rPr>
        <w:t>взаємообмін</w:t>
      </w:r>
      <w:proofErr w:type="spellEnd"/>
      <w:r w:rsidR="0056099B" w:rsidRPr="000E73EA">
        <w:rPr>
          <w:rFonts w:ascii="TimesNewRomanPSMT" w:eastAsia="Times New Roman" w:hAnsi="TimesNewRomanPSMT" w:cs="TimesNewRomanPSMT"/>
          <w:sz w:val="28"/>
          <w:szCs w:val="28"/>
          <w:lang w:val="uk-UA" w:eastAsia="uk-UA"/>
          <w:rPrChange w:id="40" w:author="K.Istratenko" w:date="2020-04-29T09:36:00Z">
            <w:rPr>
              <w:rFonts w:ascii="TimesNewRomanPSMT" w:eastAsia="Times New Roman" w:hAnsi="TimesNewRomanPSMT" w:cs="TimesNewRomanPSMT"/>
              <w:sz w:val="28"/>
              <w:szCs w:val="28"/>
              <w:lang w:val="uk-UA" w:eastAsia="uk-UA"/>
            </w:rPr>
          </w:rPrChange>
        </w:rPr>
        <w:t xml:space="preserve"> </w:t>
      </w:r>
      <w:r w:rsidR="0056099B" w:rsidRPr="000E73EA">
        <w:rPr>
          <w:rFonts w:ascii="Times New Roman" w:eastAsia="Times New Roman" w:hAnsi="Times New Roman" w:cs="Times New Roman"/>
          <w:sz w:val="28"/>
          <w:szCs w:val="28"/>
          <w:lang w:val="uk-UA" w:eastAsia="ru-RU"/>
          <w:rPrChange w:id="41" w:author="K.Istratenko" w:date="2020-04-29T09:36:00Z">
            <w:rPr>
              <w:rFonts w:ascii="Times New Roman" w:eastAsia="Times New Roman" w:hAnsi="Times New Roman" w:cs="Times New Roman"/>
              <w:sz w:val="28"/>
              <w:szCs w:val="28"/>
              <w:lang w:val="uk-UA" w:eastAsia="ru-RU"/>
            </w:rPr>
          </w:rPrChange>
        </w:rPr>
        <w:t xml:space="preserve">інформаційними ресурсами </w:t>
      </w:r>
      <w:r w:rsidR="0056099B" w:rsidRPr="000E73EA">
        <w:rPr>
          <w:rFonts w:ascii="TimesNewRomanPSMT" w:eastAsia="Times New Roman" w:hAnsi="TimesNewRomanPSMT" w:cs="TimesNewRomanPSMT"/>
          <w:sz w:val="28"/>
          <w:szCs w:val="28"/>
          <w:lang w:val="uk-UA" w:eastAsia="uk-UA"/>
          <w:rPrChange w:id="42" w:author="K.Istratenko" w:date="2020-04-29T09:36:00Z">
            <w:rPr>
              <w:rFonts w:ascii="TimesNewRomanPSMT" w:eastAsia="Times New Roman" w:hAnsi="TimesNewRomanPSMT" w:cs="TimesNewRomanPSMT"/>
              <w:sz w:val="28"/>
              <w:szCs w:val="28"/>
              <w:lang w:val="uk-UA" w:eastAsia="uk-UA"/>
            </w:rPr>
          </w:rPrChange>
        </w:rPr>
        <w:t xml:space="preserve">між </w:t>
      </w:r>
      <w:proofErr w:type="spellStart"/>
      <w:r w:rsidR="0056099B" w:rsidRPr="000E73EA">
        <w:rPr>
          <w:rFonts w:ascii="TimesNewRomanPSMT" w:eastAsia="Times New Roman" w:hAnsi="TimesNewRomanPSMT" w:cs="TimesNewRomanPSMT"/>
          <w:sz w:val="28"/>
          <w:szCs w:val="28"/>
          <w:lang w:val="uk-UA" w:eastAsia="uk-UA"/>
          <w:rPrChange w:id="43" w:author="K.Istratenko" w:date="2020-04-29T09:36:00Z">
            <w:rPr>
              <w:rFonts w:ascii="TimesNewRomanPSMT" w:eastAsia="Times New Roman" w:hAnsi="TimesNewRomanPSMT" w:cs="TimesNewRomanPSMT"/>
              <w:sz w:val="28"/>
              <w:szCs w:val="28"/>
              <w:lang w:val="uk-UA" w:eastAsia="uk-UA"/>
            </w:rPr>
          </w:rPrChange>
        </w:rPr>
        <w:t>Держстатом</w:t>
      </w:r>
      <w:proofErr w:type="spellEnd"/>
      <w:r w:rsidR="0056099B" w:rsidRPr="000E73EA">
        <w:rPr>
          <w:rFonts w:ascii="Times New Roman" w:eastAsia="Times New Roman" w:hAnsi="Times New Roman" w:cs="Times New Roman"/>
          <w:sz w:val="28"/>
          <w:szCs w:val="28"/>
          <w:lang w:val="uk-UA" w:eastAsia="ru-RU"/>
          <w:rPrChange w:id="44" w:author="K.Istratenko" w:date="2020-04-29T09:36:00Z">
            <w:rPr>
              <w:rFonts w:ascii="Times New Roman" w:eastAsia="Times New Roman" w:hAnsi="Times New Roman" w:cs="Times New Roman"/>
              <w:sz w:val="28"/>
              <w:szCs w:val="28"/>
              <w:lang w:val="uk-UA" w:eastAsia="ru-RU"/>
            </w:rPr>
          </w:rPrChange>
        </w:rPr>
        <w:t xml:space="preserve"> </w:t>
      </w:r>
      <w:r w:rsidR="00B33A6C" w:rsidRPr="000E73EA">
        <w:rPr>
          <w:rFonts w:ascii="Times New Roman" w:eastAsia="Times New Roman" w:hAnsi="Times New Roman" w:cs="Times New Roman"/>
          <w:sz w:val="28"/>
          <w:szCs w:val="28"/>
          <w:lang w:val="uk-UA" w:eastAsia="ru-RU"/>
          <w:rPrChange w:id="45" w:author="K.Istratenko" w:date="2020-04-29T09:36:00Z">
            <w:rPr>
              <w:rFonts w:ascii="Times New Roman" w:eastAsia="Times New Roman" w:hAnsi="Times New Roman" w:cs="Times New Roman"/>
              <w:sz w:val="28"/>
              <w:szCs w:val="28"/>
              <w:lang w:val="uk-UA" w:eastAsia="ru-RU"/>
            </w:rPr>
          </w:rPrChange>
        </w:rPr>
        <w:t xml:space="preserve">та НКРЗІ </w:t>
      </w:r>
      <w:r w:rsidR="0056099B" w:rsidRPr="000E73EA">
        <w:rPr>
          <w:rFonts w:ascii="Times New Roman" w:eastAsia="Times New Roman" w:hAnsi="Times New Roman" w:cs="Times New Roman"/>
          <w:sz w:val="28"/>
          <w:szCs w:val="28"/>
          <w:lang w:val="uk-UA" w:eastAsia="ru-RU"/>
          <w:rPrChange w:id="46" w:author="K.Istratenko" w:date="2020-04-29T09:36:00Z">
            <w:rPr>
              <w:rFonts w:ascii="Times New Roman" w:eastAsia="Times New Roman" w:hAnsi="Times New Roman" w:cs="Times New Roman"/>
              <w:sz w:val="28"/>
              <w:szCs w:val="28"/>
              <w:lang w:val="uk-UA" w:eastAsia="ru-RU"/>
            </w:rPr>
          </w:rPrChange>
        </w:rPr>
        <w:t xml:space="preserve"> </w:t>
      </w:r>
      <w:r w:rsidR="004A692A" w:rsidRPr="000E73EA">
        <w:rPr>
          <w:rFonts w:ascii="TimesNewRomanPSMT" w:eastAsia="Times New Roman" w:hAnsi="TimesNewRomanPSMT" w:cs="TimesNewRomanPSMT"/>
          <w:sz w:val="28"/>
          <w:szCs w:val="28"/>
          <w:lang w:val="uk-UA" w:eastAsia="uk-UA"/>
          <w:rPrChange w:id="47" w:author="K.Istratenko" w:date="2020-04-29T09:36:00Z">
            <w:rPr>
              <w:rFonts w:ascii="TimesNewRomanPSMT" w:eastAsia="Times New Roman" w:hAnsi="TimesNewRomanPSMT" w:cs="TimesNewRomanPSMT"/>
              <w:sz w:val="28"/>
              <w:szCs w:val="28"/>
              <w:lang w:val="uk-UA" w:eastAsia="uk-UA"/>
            </w:rPr>
          </w:rPrChange>
        </w:rPr>
        <w:t xml:space="preserve">від </w:t>
      </w:r>
      <w:r w:rsidR="00762787" w:rsidRPr="000E73EA">
        <w:rPr>
          <w:rFonts w:ascii="TimesNewRomanPSMT" w:eastAsia="Times New Roman" w:hAnsi="TimesNewRomanPSMT" w:cs="TimesNewRomanPSMT"/>
          <w:sz w:val="28"/>
          <w:szCs w:val="28"/>
          <w:lang w:val="uk-UA" w:eastAsia="uk-UA"/>
          <w:rPrChange w:id="48" w:author="K.Istratenko" w:date="2020-04-29T09:36:00Z">
            <w:rPr>
              <w:rFonts w:ascii="TimesNewRomanPSMT" w:eastAsia="Times New Roman" w:hAnsi="TimesNewRomanPSMT" w:cs="TimesNewRomanPSMT"/>
              <w:sz w:val="28"/>
              <w:szCs w:val="28"/>
              <w:lang w:val="uk-UA" w:eastAsia="uk-UA"/>
            </w:rPr>
          </w:rPrChange>
        </w:rPr>
        <w:t>30</w:t>
      </w:r>
      <w:r w:rsidR="004A692A" w:rsidRPr="000E73EA">
        <w:rPr>
          <w:rFonts w:ascii="TimesNewRomanPSMT" w:eastAsia="Times New Roman" w:hAnsi="TimesNewRomanPSMT" w:cs="TimesNewRomanPSMT"/>
          <w:sz w:val="28"/>
          <w:szCs w:val="28"/>
          <w:lang w:val="uk-UA" w:eastAsia="uk-UA"/>
          <w:rPrChange w:id="49" w:author="K.Istratenko" w:date="2020-04-29T09:36:00Z">
            <w:rPr>
              <w:rFonts w:ascii="TimesNewRomanPSMT" w:eastAsia="Times New Roman" w:hAnsi="TimesNewRomanPSMT" w:cs="TimesNewRomanPSMT"/>
              <w:sz w:val="28"/>
              <w:szCs w:val="28"/>
              <w:lang w:val="uk-UA" w:eastAsia="uk-UA"/>
            </w:rPr>
          </w:rPrChange>
        </w:rPr>
        <w:t>.0</w:t>
      </w:r>
      <w:r w:rsidR="00762787" w:rsidRPr="000E73EA">
        <w:rPr>
          <w:rFonts w:ascii="TimesNewRomanPSMT" w:eastAsia="Times New Roman" w:hAnsi="TimesNewRomanPSMT" w:cs="TimesNewRomanPSMT"/>
          <w:sz w:val="28"/>
          <w:szCs w:val="28"/>
          <w:lang w:val="uk-UA" w:eastAsia="uk-UA"/>
          <w:rPrChange w:id="50" w:author="K.Istratenko" w:date="2020-04-29T09:36:00Z">
            <w:rPr>
              <w:rFonts w:ascii="TimesNewRomanPSMT" w:eastAsia="Times New Roman" w:hAnsi="TimesNewRomanPSMT" w:cs="TimesNewRomanPSMT"/>
              <w:sz w:val="28"/>
              <w:szCs w:val="28"/>
              <w:lang w:val="uk-UA" w:eastAsia="uk-UA"/>
            </w:rPr>
          </w:rPrChange>
        </w:rPr>
        <w:t>5</w:t>
      </w:r>
      <w:r w:rsidR="004A692A" w:rsidRPr="000E73EA">
        <w:rPr>
          <w:rFonts w:ascii="TimesNewRomanPSMT" w:eastAsia="Times New Roman" w:hAnsi="TimesNewRomanPSMT" w:cs="TimesNewRomanPSMT"/>
          <w:sz w:val="28"/>
          <w:szCs w:val="28"/>
          <w:lang w:val="uk-UA" w:eastAsia="uk-UA"/>
          <w:rPrChange w:id="51" w:author="K.Istratenko" w:date="2020-04-29T09:36:00Z">
            <w:rPr>
              <w:rFonts w:ascii="TimesNewRomanPSMT" w:eastAsia="Times New Roman" w:hAnsi="TimesNewRomanPSMT" w:cs="TimesNewRomanPSMT"/>
              <w:sz w:val="28"/>
              <w:szCs w:val="28"/>
              <w:lang w:val="uk-UA" w:eastAsia="uk-UA"/>
            </w:rPr>
          </w:rPrChange>
        </w:rPr>
        <w:t>.201</w:t>
      </w:r>
      <w:r w:rsidR="00762787" w:rsidRPr="000E73EA">
        <w:rPr>
          <w:rFonts w:ascii="TimesNewRomanPSMT" w:eastAsia="Times New Roman" w:hAnsi="TimesNewRomanPSMT" w:cs="TimesNewRomanPSMT"/>
          <w:sz w:val="28"/>
          <w:szCs w:val="28"/>
          <w:lang w:val="uk-UA" w:eastAsia="uk-UA"/>
          <w:rPrChange w:id="52" w:author="K.Istratenko" w:date="2020-04-29T09:36:00Z">
            <w:rPr>
              <w:rFonts w:ascii="TimesNewRomanPSMT" w:eastAsia="Times New Roman" w:hAnsi="TimesNewRomanPSMT" w:cs="TimesNewRomanPSMT"/>
              <w:sz w:val="28"/>
              <w:szCs w:val="28"/>
              <w:lang w:val="uk-UA" w:eastAsia="uk-UA"/>
            </w:rPr>
          </w:rPrChange>
        </w:rPr>
        <w:t>9</w:t>
      </w:r>
      <w:r w:rsidR="004A692A" w:rsidRPr="000E73EA">
        <w:rPr>
          <w:rFonts w:ascii="TimesNewRomanPSMT" w:eastAsia="Times New Roman" w:hAnsi="TimesNewRomanPSMT" w:cs="TimesNewRomanPSMT"/>
          <w:sz w:val="28"/>
          <w:szCs w:val="28"/>
          <w:lang w:val="uk-UA" w:eastAsia="uk-UA"/>
          <w:rPrChange w:id="53" w:author="K.Istratenko" w:date="2020-04-29T09:36:00Z">
            <w:rPr>
              <w:rFonts w:ascii="TimesNewRomanPSMT" w:eastAsia="Times New Roman" w:hAnsi="TimesNewRomanPSMT" w:cs="TimesNewRomanPSMT"/>
              <w:sz w:val="28"/>
              <w:szCs w:val="28"/>
              <w:lang w:val="uk-UA" w:eastAsia="uk-UA"/>
            </w:rPr>
          </w:rPrChange>
        </w:rPr>
        <w:t xml:space="preserve"> № </w:t>
      </w:r>
      <w:r w:rsidR="00762787" w:rsidRPr="000E73EA">
        <w:rPr>
          <w:rFonts w:ascii="TimesNewRomanPSMT" w:eastAsia="Times New Roman" w:hAnsi="TimesNewRomanPSMT" w:cs="TimesNewRomanPSMT"/>
          <w:sz w:val="28"/>
          <w:szCs w:val="28"/>
          <w:lang w:val="uk-UA" w:eastAsia="uk-UA"/>
          <w:rPrChange w:id="54" w:author="K.Istratenko" w:date="2020-04-29T09:36:00Z">
            <w:rPr>
              <w:rFonts w:ascii="TimesNewRomanPSMT" w:eastAsia="Times New Roman" w:hAnsi="TimesNewRomanPSMT" w:cs="TimesNewRomanPSMT"/>
              <w:sz w:val="28"/>
              <w:szCs w:val="28"/>
              <w:lang w:val="uk-UA" w:eastAsia="uk-UA"/>
            </w:rPr>
          </w:rPrChange>
        </w:rPr>
        <w:t>7</w:t>
      </w:r>
      <w:r w:rsidR="004A692A" w:rsidRPr="000E73EA">
        <w:rPr>
          <w:rFonts w:ascii="TimesNewRomanPSMT" w:eastAsia="Times New Roman" w:hAnsi="TimesNewRomanPSMT" w:cs="TimesNewRomanPSMT"/>
          <w:sz w:val="28"/>
          <w:szCs w:val="28"/>
          <w:lang w:val="uk-UA" w:eastAsia="uk-UA"/>
          <w:rPrChange w:id="55" w:author="K.Istratenko" w:date="2020-04-29T09:36:00Z">
            <w:rPr>
              <w:rFonts w:ascii="TimesNewRomanPSMT" w:eastAsia="Times New Roman" w:hAnsi="TimesNewRomanPSMT" w:cs="TimesNewRomanPSMT"/>
              <w:sz w:val="28"/>
              <w:szCs w:val="28"/>
              <w:lang w:val="uk-UA" w:eastAsia="uk-UA"/>
            </w:rPr>
          </w:rPrChange>
        </w:rPr>
        <w:t xml:space="preserve"> </w:t>
      </w:r>
      <w:r w:rsidR="00F24F9C" w:rsidRPr="000E73EA">
        <w:rPr>
          <w:rFonts w:ascii="TimesNewRomanPSMT" w:eastAsia="Times New Roman" w:hAnsi="TimesNewRomanPSMT" w:cs="TimesNewRomanPSMT"/>
          <w:sz w:val="28"/>
          <w:szCs w:val="28"/>
          <w:lang w:val="uk-UA" w:eastAsia="uk-UA"/>
          <w:rPrChange w:id="56" w:author="K.Istratenko" w:date="2020-04-29T09:36:00Z">
            <w:rPr>
              <w:rFonts w:ascii="TimesNewRomanPSMT" w:eastAsia="Times New Roman" w:hAnsi="TimesNewRomanPSMT" w:cs="TimesNewRomanPSMT"/>
              <w:sz w:val="28"/>
              <w:szCs w:val="28"/>
              <w:lang w:val="uk-UA" w:eastAsia="uk-UA"/>
            </w:rPr>
          </w:rPrChange>
        </w:rPr>
        <w:t xml:space="preserve">       </w:t>
      </w:r>
      <w:r w:rsidR="004A692A" w:rsidRPr="000E73EA">
        <w:rPr>
          <w:rFonts w:ascii="TimesNewRomanPSMT" w:eastAsia="Times New Roman" w:hAnsi="TimesNewRomanPSMT" w:cs="TimesNewRomanPSMT"/>
          <w:sz w:val="28"/>
          <w:szCs w:val="28"/>
          <w:lang w:val="uk-UA" w:eastAsia="uk-UA"/>
          <w:rPrChange w:id="57" w:author="K.Istratenko" w:date="2020-04-29T09:36:00Z">
            <w:rPr>
              <w:rFonts w:ascii="TimesNewRomanPSMT" w:eastAsia="Times New Roman" w:hAnsi="TimesNewRomanPSMT" w:cs="TimesNewRomanPSMT"/>
              <w:sz w:val="28"/>
              <w:szCs w:val="28"/>
              <w:lang w:val="uk-UA" w:eastAsia="uk-UA"/>
            </w:rPr>
          </w:rPrChange>
        </w:rPr>
        <w:t>(далі – Угода).</w:t>
      </w:r>
    </w:p>
    <w:p w:rsidR="00B72D0B" w:rsidRPr="000E73EA" w:rsidRDefault="00B72D0B" w:rsidP="00321829">
      <w:pPr>
        <w:widowControl w:val="0"/>
        <w:spacing w:after="120" w:line="240" w:lineRule="auto"/>
        <w:ind w:firstLine="567"/>
        <w:jc w:val="both"/>
        <w:rPr>
          <w:rFonts w:ascii="Times New Roman" w:eastAsia="Times New Roman" w:hAnsi="Times New Roman" w:cs="Times New Roman"/>
          <w:sz w:val="28"/>
          <w:szCs w:val="28"/>
          <w:lang w:val="uk-UA" w:eastAsia="ru-RU"/>
          <w:rPrChange w:id="58" w:author="K.Istratenko" w:date="2020-04-29T09:36:00Z">
            <w:rPr>
              <w:rFonts w:ascii="Times New Roman" w:eastAsia="Times New Roman" w:hAnsi="Times New Roman" w:cs="Times New Roman"/>
              <w:sz w:val="28"/>
              <w:szCs w:val="28"/>
              <w:lang w:val="uk-UA" w:eastAsia="ru-RU"/>
            </w:rPr>
          </w:rPrChange>
        </w:rPr>
      </w:pPr>
    </w:p>
    <w:p w:rsidR="00762787" w:rsidRPr="000E73EA" w:rsidRDefault="00532739" w:rsidP="00321829">
      <w:pPr>
        <w:widowControl w:val="0"/>
        <w:spacing w:after="120" w:line="240" w:lineRule="auto"/>
        <w:ind w:firstLine="567"/>
        <w:jc w:val="both"/>
        <w:rPr>
          <w:rFonts w:ascii="TimesNewRomanPSMT" w:eastAsia="Times New Roman" w:hAnsi="TimesNewRomanPSMT" w:cs="TimesNewRomanPSMT"/>
          <w:sz w:val="28"/>
          <w:szCs w:val="28"/>
          <w:lang w:val="uk-UA" w:eastAsia="uk-UA"/>
          <w:rPrChange w:id="59" w:author="K.Istratenko" w:date="2020-04-29T09:36:00Z">
            <w:rPr>
              <w:rFonts w:ascii="TimesNewRomanPSMT" w:eastAsia="Times New Roman" w:hAnsi="TimesNewRomanPSMT" w:cs="TimesNewRomanPSMT"/>
              <w:sz w:val="28"/>
              <w:szCs w:val="28"/>
              <w:lang w:val="uk-UA" w:eastAsia="uk-UA"/>
            </w:rPr>
          </w:rPrChange>
        </w:rPr>
      </w:pPr>
      <w:r w:rsidRPr="000E73EA">
        <w:rPr>
          <w:rFonts w:ascii="Times New Roman" w:eastAsia="Times New Roman" w:hAnsi="Times New Roman" w:cs="Times New Roman"/>
          <w:sz w:val="28"/>
          <w:szCs w:val="28"/>
          <w:lang w:val="uk-UA" w:eastAsia="ru-RU"/>
          <w:rPrChange w:id="60" w:author="K.Istratenko" w:date="2020-04-29T09:36:00Z">
            <w:rPr>
              <w:rFonts w:ascii="Times New Roman" w:eastAsia="Times New Roman" w:hAnsi="Times New Roman" w:cs="Times New Roman"/>
              <w:sz w:val="28"/>
              <w:szCs w:val="28"/>
              <w:lang w:val="uk-UA" w:eastAsia="ru-RU"/>
            </w:rPr>
          </w:rPrChange>
        </w:rPr>
        <w:t>Водночас</w:t>
      </w:r>
      <w:r w:rsidR="004A5D28" w:rsidRPr="000E73EA">
        <w:rPr>
          <w:rFonts w:ascii="Times New Roman" w:eastAsia="Times New Roman" w:hAnsi="Times New Roman" w:cs="Times New Roman"/>
          <w:sz w:val="28"/>
          <w:szCs w:val="28"/>
          <w:lang w:val="uk-UA" w:eastAsia="ru-RU"/>
          <w:rPrChange w:id="61" w:author="K.Istratenko" w:date="2020-04-29T09:36:00Z">
            <w:rPr>
              <w:rFonts w:ascii="Times New Roman" w:eastAsia="Times New Roman" w:hAnsi="Times New Roman" w:cs="Times New Roman"/>
              <w:sz w:val="28"/>
              <w:szCs w:val="28"/>
              <w:lang w:val="uk-UA" w:eastAsia="ru-RU"/>
            </w:rPr>
          </w:rPrChange>
        </w:rPr>
        <w:t xml:space="preserve"> </w:t>
      </w:r>
      <w:r w:rsidR="004A5D28" w:rsidRPr="000E73EA">
        <w:rPr>
          <w:rFonts w:ascii="TimesNewRomanPSMT" w:eastAsia="Times New Roman" w:hAnsi="TimesNewRomanPSMT" w:cs="TimesNewRomanPSMT"/>
          <w:sz w:val="28"/>
          <w:szCs w:val="28"/>
          <w:lang w:val="uk-UA" w:eastAsia="uk-UA"/>
          <w:rPrChange w:id="62" w:author="K.Istratenko" w:date="2020-04-29T09:36:00Z">
            <w:rPr>
              <w:rFonts w:ascii="TimesNewRomanPSMT" w:eastAsia="Times New Roman" w:hAnsi="TimesNewRomanPSMT" w:cs="TimesNewRomanPSMT"/>
              <w:sz w:val="28"/>
              <w:szCs w:val="28"/>
              <w:lang w:val="uk-UA" w:eastAsia="uk-UA"/>
            </w:rPr>
          </w:rPrChange>
        </w:rPr>
        <w:t>використову</w:t>
      </w:r>
      <w:r w:rsidRPr="000E73EA">
        <w:rPr>
          <w:rFonts w:ascii="TimesNewRomanPSMT" w:eastAsia="Times New Roman" w:hAnsi="TimesNewRomanPSMT" w:cs="TimesNewRomanPSMT"/>
          <w:sz w:val="28"/>
          <w:szCs w:val="28"/>
          <w:lang w:val="uk-UA" w:eastAsia="uk-UA"/>
          <w:rPrChange w:id="63" w:author="K.Istratenko" w:date="2020-04-29T09:36:00Z">
            <w:rPr>
              <w:rFonts w:ascii="TimesNewRomanPSMT" w:eastAsia="Times New Roman" w:hAnsi="TimesNewRomanPSMT" w:cs="TimesNewRomanPSMT"/>
              <w:sz w:val="28"/>
              <w:szCs w:val="28"/>
              <w:lang w:val="uk-UA" w:eastAsia="uk-UA"/>
            </w:rPr>
          </w:rPrChange>
        </w:rPr>
        <w:t>ються</w:t>
      </w:r>
      <w:r w:rsidR="004A5D28" w:rsidRPr="000E73EA">
        <w:rPr>
          <w:rFonts w:ascii="TimesNewRomanPSMT" w:eastAsia="Times New Roman" w:hAnsi="TimesNewRomanPSMT" w:cs="TimesNewRomanPSMT"/>
          <w:sz w:val="28"/>
          <w:szCs w:val="28"/>
          <w:lang w:val="uk-UA" w:eastAsia="uk-UA"/>
          <w:rPrChange w:id="64" w:author="K.Istratenko" w:date="2020-04-29T09:36:00Z">
            <w:rPr>
              <w:rFonts w:ascii="TimesNewRomanPSMT" w:eastAsia="Times New Roman" w:hAnsi="TimesNewRomanPSMT" w:cs="TimesNewRomanPSMT"/>
              <w:sz w:val="28"/>
              <w:szCs w:val="28"/>
              <w:lang w:val="uk-UA" w:eastAsia="uk-UA"/>
            </w:rPr>
          </w:rPrChange>
        </w:rPr>
        <w:t xml:space="preserve"> </w:t>
      </w:r>
      <w:r w:rsidR="00762787" w:rsidRPr="000E73EA">
        <w:rPr>
          <w:rFonts w:ascii="TimesNewRomanPSMT" w:eastAsia="Times New Roman" w:hAnsi="TimesNewRomanPSMT" w:cs="TimesNewRomanPSMT"/>
          <w:sz w:val="28"/>
          <w:szCs w:val="28"/>
          <w:lang w:val="uk-UA" w:eastAsia="uk-UA"/>
          <w:rPrChange w:id="65" w:author="K.Istratenko" w:date="2020-04-29T09:36:00Z">
            <w:rPr>
              <w:rFonts w:ascii="TimesNewRomanPSMT" w:eastAsia="Times New Roman" w:hAnsi="TimesNewRomanPSMT" w:cs="TimesNewRomanPSMT"/>
              <w:sz w:val="28"/>
              <w:szCs w:val="28"/>
              <w:lang w:val="uk-UA" w:eastAsia="uk-UA"/>
            </w:rPr>
          </w:rPrChange>
        </w:rPr>
        <w:t xml:space="preserve">дані щодо цін на окремі послуги, отримані із загальнодоступних джерел (у т. ч. </w:t>
      </w:r>
      <w:r w:rsidRPr="000E73EA">
        <w:rPr>
          <w:rFonts w:ascii="TimesNewRomanPSMT" w:eastAsia="Times New Roman" w:hAnsi="TimesNewRomanPSMT" w:cs="TimesNewRomanPSMT"/>
          <w:sz w:val="28"/>
          <w:szCs w:val="28"/>
          <w:lang w:val="uk-UA" w:eastAsia="uk-UA"/>
          <w:rPrChange w:id="66" w:author="K.Istratenko" w:date="2020-04-29T09:36:00Z">
            <w:rPr>
              <w:rFonts w:ascii="TimesNewRomanPSMT" w:eastAsia="Times New Roman" w:hAnsi="TimesNewRomanPSMT" w:cs="TimesNewRomanPSMT"/>
              <w:sz w:val="28"/>
              <w:szCs w:val="28"/>
              <w:lang w:val="uk-UA" w:eastAsia="uk-UA"/>
            </w:rPr>
          </w:rPrChange>
        </w:rPr>
        <w:t>з</w:t>
      </w:r>
      <w:r w:rsidR="00762787" w:rsidRPr="000E73EA">
        <w:rPr>
          <w:rFonts w:ascii="TimesNewRomanPSMT" w:eastAsia="Times New Roman" w:hAnsi="TimesNewRomanPSMT" w:cs="TimesNewRomanPSMT"/>
          <w:sz w:val="28"/>
          <w:szCs w:val="28"/>
          <w:lang w:val="uk-UA" w:eastAsia="uk-UA"/>
          <w:rPrChange w:id="67" w:author="K.Istratenko" w:date="2020-04-29T09:36:00Z">
            <w:rPr>
              <w:rFonts w:ascii="TimesNewRomanPSMT" w:eastAsia="Times New Roman" w:hAnsi="TimesNewRomanPSMT" w:cs="TimesNewRomanPSMT"/>
              <w:sz w:val="28"/>
              <w:szCs w:val="28"/>
              <w:lang w:val="uk-UA" w:eastAsia="uk-UA"/>
            </w:rPr>
          </w:rPrChange>
        </w:rPr>
        <w:t xml:space="preserve"> медіа- та інтернет-ресурсів).  </w:t>
      </w:r>
    </w:p>
    <w:p w:rsidR="000F16C1" w:rsidRPr="000E73EA" w:rsidRDefault="006C019B" w:rsidP="00321829">
      <w:pPr>
        <w:widowControl w:val="0"/>
        <w:tabs>
          <w:tab w:val="left" w:pos="567"/>
        </w:tabs>
        <w:spacing w:after="0" w:line="240" w:lineRule="auto"/>
        <w:ind w:firstLine="567"/>
        <w:jc w:val="both"/>
        <w:rPr>
          <w:rFonts w:ascii="TimesNewRomanPSMT" w:eastAsia="Times New Roman" w:hAnsi="TimesNewRomanPSMT" w:cs="TimesNewRomanPSMT"/>
          <w:iCs/>
          <w:sz w:val="28"/>
          <w:szCs w:val="28"/>
          <w:lang w:val="uk-UA" w:eastAsia="uk-UA"/>
          <w:rPrChange w:id="68" w:author="K.Istratenko" w:date="2020-04-29T09:36:00Z">
            <w:rPr>
              <w:rFonts w:ascii="TimesNewRomanPSMT" w:eastAsia="Times New Roman" w:hAnsi="TimesNewRomanPSMT" w:cs="TimesNewRomanPSMT"/>
              <w:iCs/>
              <w:sz w:val="28"/>
              <w:szCs w:val="28"/>
              <w:lang w:val="uk-UA" w:eastAsia="uk-UA"/>
            </w:rPr>
          </w:rPrChange>
        </w:rPr>
      </w:pPr>
      <w:r w:rsidRPr="000E73EA">
        <w:rPr>
          <w:rFonts w:ascii="TimesNewRomanPSMT" w:eastAsia="Times New Roman" w:hAnsi="TimesNewRomanPSMT" w:cs="TimesNewRomanPSMT"/>
          <w:sz w:val="28"/>
          <w:szCs w:val="28"/>
          <w:lang w:val="uk-UA" w:eastAsia="uk-UA"/>
          <w:rPrChange w:id="69" w:author="K.Istratenko" w:date="2020-04-29T09:36:00Z">
            <w:rPr>
              <w:rFonts w:ascii="TimesNewRomanPSMT" w:eastAsia="Times New Roman" w:hAnsi="TimesNewRomanPSMT" w:cs="TimesNewRomanPSMT"/>
              <w:sz w:val="28"/>
              <w:szCs w:val="28"/>
              <w:lang w:val="uk-UA" w:eastAsia="uk-UA"/>
            </w:rPr>
          </w:rPrChange>
        </w:rPr>
        <w:t xml:space="preserve">Основними статистичними </w:t>
      </w:r>
      <w:r w:rsidR="00D10795" w:rsidRPr="000E73EA">
        <w:rPr>
          <w:rFonts w:ascii="TimesNewRomanPSMT" w:eastAsia="Times New Roman" w:hAnsi="TimesNewRomanPSMT" w:cs="TimesNewRomanPSMT"/>
          <w:sz w:val="28"/>
          <w:szCs w:val="28"/>
          <w:lang w:val="uk-UA" w:eastAsia="uk-UA"/>
          <w:rPrChange w:id="70" w:author="K.Istratenko" w:date="2020-04-29T09:36:00Z">
            <w:rPr>
              <w:rFonts w:ascii="TimesNewRomanPSMT" w:eastAsia="Times New Roman" w:hAnsi="TimesNewRomanPSMT" w:cs="TimesNewRomanPSMT"/>
              <w:sz w:val="28"/>
              <w:szCs w:val="28"/>
              <w:lang w:val="uk-UA" w:eastAsia="uk-UA"/>
            </w:rPr>
          </w:rPrChange>
        </w:rPr>
        <w:t>продуктами</w:t>
      </w:r>
      <w:r w:rsidRPr="000E73EA">
        <w:rPr>
          <w:rFonts w:ascii="TimesNewRomanPSMT" w:eastAsia="Times New Roman" w:hAnsi="TimesNewRomanPSMT" w:cs="TimesNewRomanPSMT"/>
          <w:sz w:val="28"/>
          <w:szCs w:val="28"/>
          <w:lang w:val="uk-UA" w:eastAsia="uk-UA"/>
          <w:rPrChange w:id="71" w:author="K.Istratenko" w:date="2020-04-29T09:36:00Z">
            <w:rPr>
              <w:rFonts w:ascii="TimesNewRomanPSMT" w:eastAsia="Times New Roman" w:hAnsi="TimesNewRomanPSMT" w:cs="TimesNewRomanPSMT"/>
              <w:sz w:val="28"/>
              <w:szCs w:val="28"/>
              <w:lang w:val="uk-UA" w:eastAsia="uk-UA"/>
            </w:rPr>
          </w:rPrChange>
        </w:rPr>
        <w:t>, в яких поширюються дані ДСС, є статистична інформація, статистичні публікації, що розміщуються на офіційному вебсайті Держстату.</w:t>
      </w:r>
      <w:r w:rsidR="00F24F9C" w:rsidRPr="000E73EA">
        <w:rPr>
          <w:rFonts w:ascii="TimesNewRomanPSMT" w:eastAsia="Times New Roman" w:hAnsi="TimesNewRomanPSMT" w:cs="TimesNewRomanPSMT"/>
          <w:sz w:val="28"/>
          <w:szCs w:val="28"/>
          <w:lang w:val="uk-UA" w:eastAsia="uk-UA"/>
          <w:rPrChange w:id="72" w:author="K.Istratenko" w:date="2020-04-29T09:36:00Z">
            <w:rPr>
              <w:rFonts w:ascii="TimesNewRomanPSMT" w:eastAsia="Times New Roman" w:hAnsi="TimesNewRomanPSMT" w:cs="TimesNewRomanPSMT"/>
              <w:sz w:val="28"/>
              <w:szCs w:val="28"/>
              <w:lang w:val="uk-UA" w:eastAsia="uk-UA"/>
            </w:rPr>
          </w:rPrChange>
        </w:rPr>
        <w:t xml:space="preserve"> </w:t>
      </w:r>
      <w:r w:rsidRPr="000E73EA">
        <w:rPr>
          <w:rFonts w:ascii="TimesNewRomanPSMT" w:eastAsia="Times New Roman" w:hAnsi="TimesNewRomanPSMT" w:cs="TimesNewRomanPSMT"/>
          <w:sz w:val="28"/>
          <w:szCs w:val="28"/>
          <w:lang w:val="en-US" w:eastAsia="uk-UA"/>
          <w:rPrChange w:id="73" w:author="K.Istratenko" w:date="2020-04-29T09:36:00Z">
            <w:rPr>
              <w:rFonts w:ascii="TimesNewRomanPSMT" w:eastAsia="Times New Roman" w:hAnsi="TimesNewRomanPSMT" w:cs="TimesNewRomanPSMT"/>
              <w:sz w:val="28"/>
              <w:szCs w:val="28"/>
              <w:lang w:val="en-US" w:eastAsia="uk-UA"/>
            </w:rPr>
          </w:rPrChange>
        </w:rPr>
        <w:t>C</w:t>
      </w:r>
      <w:proofErr w:type="spellStart"/>
      <w:r w:rsidRPr="000E73EA">
        <w:rPr>
          <w:rFonts w:ascii="TimesNewRomanPSMT" w:eastAsia="Times New Roman" w:hAnsi="TimesNewRomanPSMT" w:cs="TimesNewRomanPSMT"/>
          <w:sz w:val="28"/>
          <w:szCs w:val="28"/>
          <w:lang w:val="uk-UA" w:eastAsia="uk-UA"/>
          <w:rPrChange w:id="74" w:author="K.Istratenko" w:date="2020-04-29T09:36:00Z">
            <w:rPr>
              <w:rFonts w:ascii="TimesNewRomanPSMT" w:eastAsia="Times New Roman" w:hAnsi="TimesNewRomanPSMT" w:cs="TimesNewRomanPSMT"/>
              <w:sz w:val="28"/>
              <w:szCs w:val="28"/>
              <w:lang w:val="uk-UA" w:eastAsia="uk-UA"/>
            </w:rPr>
          </w:rPrChange>
        </w:rPr>
        <w:t>татистична</w:t>
      </w:r>
      <w:proofErr w:type="spellEnd"/>
      <w:r w:rsidRPr="000E73EA">
        <w:rPr>
          <w:rFonts w:ascii="TimesNewRomanPSMT" w:eastAsia="Times New Roman" w:hAnsi="TimesNewRomanPSMT" w:cs="TimesNewRomanPSMT"/>
          <w:sz w:val="28"/>
          <w:szCs w:val="28"/>
          <w:lang w:val="uk-UA" w:eastAsia="uk-UA"/>
          <w:rPrChange w:id="75" w:author="K.Istratenko" w:date="2020-04-29T09:36:00Z">
            <w:rPr>
              <w:rFonts w:ascii="TimesNewRomanPSMT" w:eastAsia="Times New Roman" w:hAnsi="TimesNewRomanPSMT" w:cs="TimesNewRomanPSMT"/>
              <w:sz w:val="28"/>
              <w:szCs w:val="28"/>
              <w:lang w:val="uk-UA" w:eastAsia="uk-UA"/>
            </w:rPr>
          </w:rPrChange>
        </w:rPr>
        <w:t xml:space="preserve"> інформація за результатами спостереження оприлюднюється на офіційному вебсайті Держстату в розділі "Статистична інформація"/ </w:t>
      </w:r>
      <w:r w:rsidRPr="000E73EA">
        <w:rPr>
          <w:rFonts w:ascii="TimesNewRomanPSMT" w:eastAsia="Times New Roman" w:hAnsi="TimesNewRomanPSMT" w:cs="TimesNewRomanPSMT"/>
          <w:iCs/>
          <w:sz w:val="28"/>
          <w:szCs w:val="28"/>
          <w:lang w:val="uk-UA" w:eastAsia="uk-UA"/>
          <w:rPrChange w:id="76" w:author="K.Istratenko" w:date="2020-04-29T09:36:00Z">
            <w:rPr>
              <w:rFonts w:ascii="TimesNewRomanPSMT" w:eastAsia="Times New Roman" w:hAnsi="TimesNewRomanPSMT" w:cs="TimesNewRomanPSMT"/>
              <w:iCs/>
              <w:sz w:val="28"/>
              <w:szCs w:val="28"/>
              <w:lang w:val="uk-UA" w:eastAsia="uk-UA"/>
            </w:rPr>
          </w:rPrChange>
        </w:rPr>
        <w:t>"Економічна статистика"/"</w:t>
      </w:r>
      <w:r w:rsidRPr="000E73EA">
        <w:rPr>
          <w:rFonts w:ascii="TimesNewRomanPSMT" w:eastAsia="Times New Roman" w:hAnsi="TimesNewRomanPSMT" w:cs="TimesNewRomanPSMT"/>
          <w:sz w:val="28"/>
          <w:szCs w:val="28"/>
          <w:lang w:val="uk-UA" w:eastAsia="uk-UA"/>
          <w:rPrChange w:id="77" w:author="K.Istratenko" w:date="2020-04-29T09:36:00Z">
            <w:rPr>
              <w:rFonts w:ascii="TimesNewRomanPSMT" w:eastAsia="Times New Roman" w:hAnsi="TimesNewRomanPSMT" w:cs="TimesNewRomanPSMT"/>
              <w:sz w:val="28"/>
              <w:szCs w:val="28"/>
              <w:lang w:val="uk-UA" w:eastAsia="uk-UA"/>
            </w:rPr>
          </w:rPrChange>
        </w:rPr>
        <w:t>Ціни"/"</w:t>
      </w:r>
      <w:r w:rsidR="004A5D28" w:rsidRPr="000E73EA">
        <w:rPr>
          <w:rPrChange w:id="78" w:author="K.Istratenko" w:date="2020-04-29T09:36:00Z">
            <w:rPr/>
          </w:rPrChange>
        </w:rPr>
        <w:t xml:space="preserve"> </w:t>
      </w:r>
      <w:r w:rsidR="004A5D28" w:rsidRPr="000E73EA">
        <w:rPr>
          <w:rFonts w:ascii="TimesNewRomanPSMT" w:eastAsia="Times New Roman" w:hAnsi="TimesNewRomanPSMT" w:cs="TimesNewRomanPSMT"/>
          <w:sz w:val="28"/>
          <w:szCs w:val="28"/>
          <w:lang w:val="uk-UA" w:eastAsia="uk-UA"/>
          <w:rPrChange w:id="79" w:author="K.Istratenko" w:date="2020-04-29T09:36:00Z">
            <w:rPr>
              <w:rFonts w:ascii="TimesNewRomanPSMT" w:eastAsia="Times New Roman" w:hAnsi="TimesNewRomanPSMT" w:cs="TimesNewRomanPSMT"/>
              <w:sz w:val="28"/>
              <w:szCs w:val="28"/>
              <w:lang w:val="uk-UA" w:eastAsia="uk-UA"/>
            </w:rPr>
          </w:rPrChange>
        </w:rPr>
        <w:t>Індекси тарифів на послуги пошти та зв’язку для підприємств, установ, організацій".</w:t>
      </w:r>
      <w:r w:rsidR="00F37E24" w:rsidRPr="000E73EA">
        <w:rPr>
          <w:rFonts w:ascii="TimesNewRomanPSMT" w:eastAsia="Times New Roman" w:hAnsi="TimesNewRomanPSMT" w:cs="TimesNewRomanPSMT"/>
          <w:sz w:val="28"/>
          <w:szCs w:val="28"/>
          <w:lang w:val="uk-UA" w:eastAsia="uk-UA"/>
          <w:rPrChange w:id="80" w:author="K.Istratenko" w:date="2020-04-29T09:36:00Z">
            <w:rPr>
              <w:rFonts w:ascii="TimesNewRomanPSMT" w:eastAsia="Times New Roman" w:hAnsi="TimesNewRomanPSMT" w:cs="TimesNewRomanPSMT"/>
              <w:sz w:val="28"/>
              <w:szCs w:val="28"/>
              <w:lang w:val="uk-UA" w:eastAsia="uk-UA"/>
            </w:rPr>
          </w:rPrChange>
        </w:rPr>
        <w:t xml:space="preserve"> </w:t>
      </w:r>
      <w:r w:rsidR="000F16C1" w:rsidRPr="000E73EA">
        <w:rPr>
          <w:rFonts w:ascii="TimesNewRomanPSMT" w:eastAsia="Times New Roman" w:hAnsi="TimesNewRomanPSMT" w:cs="TimesNewRomanPSMT"/>
          <w:sz w:val="28"/>
          <w:szCs w:val="28"/>
          <w:lang w:val="uk-UA" w:eastAsia="uk-UA"/>
          <w:rPrChange w:id="81" w:author="K.Istratenko" w:date="2020-04-29T09:36:00Z">
            <w:rPr>
              <w:rFonts w:ascii="TimesNewRomanPSMT" w:eastAsia="Times New Roman" w:hAnsi="TimesNewRomanPSMT" w:cs="TimesNewRomanPSMT"/>
              <w:sz w:val="28"/>
              <w:szCs w:val="28"/>
              <w:lang w:val="uk-UA" w:eastAsia="uk-UA"/>
            </w:rPr>
          </w:rPrChange>
        </w:rPr>
        <w:t>Статистичні публікації – у розділі "Статистична інформація"</w:t>
      </w:r>
      <w:r w:rsidR="000F16C1" w:rsidRPr="000E73EA">
        <w:rPr>
          <w:rFonts w:ascii="TimesNewRomanPSMT" w:eastAsia="Times New Roman" w:hAnsi="TimesNewRomanPSMT" w:cs="TimesNewRomanPSMT"/>
          <w:iCs/>
          <w:sz w:val="28"/>
          <w:szCs w:val="28"/>
          <w:lang w:val="uk-UA" w:eastAsia="uk-UA"/>
          <w:rPrChange w:id="82" w:author="K.Istratenko" w:date="2020-04-29T09:36:00Z">
            <w:rPr>
              <w:rFonts w:ascii="TimesNewRomanPSMT" w:eastAsia="Times New Roman" w:hAnsi="TimesNewRomanPSMT" w:cs="TimesNewRomanPSMT"/>
              <w:iCs/>
              <w:sz w:val="28"/>
              <w:szCs w:val="28"/>
              <w:lang w:val="uk-UA" w:eastAsia="uk-UA"/>
            </w:rPr>
          </w:rPrChange>
        </w:rPr>
        <w:t>/"Публікації"/"Багатогалузева статистична інформація"/"Комплексна статистика".</w:t>
      </w:r>
    </w:p>
    <w:p w:rsidR="00F36716" w:rsidRPr="000E73EA" w:rsidRDefault="00F36716" w:rsidP="000F16C1">
      <w:pPr>
        <w:widowControl w:val="0"/>
        <w:tabs>
          <w:tab w:val="left" w:pos="567"/>
        </w:tabs>
        <w:spacing w:after="0" w:line="240" w:lineRule="auto"/>
        <w:ind w:firstLine="567"/>
        <w:jc w:val="both"/>
        <w:rPr>
          <w:rFonts w:ascii="TimesNewRomanPSMT" w:eastAsia="Times New Roman" w:hAnsi="TimesNewRomanPSMT" w:cs="TimesNewRomanPSMT"/>
          <w:iCs/>
          <w:sz w:val="10"/>
          <w:szCs w:val="10"/>
          <w:lang w:val="uk-UA" w:eastAsia="uk-UA"/>
          <w:rPrChange w:id="83" w:author="K.Istratenko" w:date="2020-04-29T09:36:00Z">
            <w:rPr>
              <w:rFonts w:ascii="TimesNewRomanPSMT" w:eastAsia="Times New Roman" w:hAnsi="TimesNewRomanPSMT" w:cs="TimesNewRomanPSMT"/>
              <w:iCs/>
              <w:sz w:val="10"/>
              <w:szCs w:val="10"/>
              <w:lang w:val="uk-UA" w:eastAsia="uk-UA"/>
            </w:rPr>
          </w:rPrChange>
        </w:rPr>
      </w:pPr>
    </w:p>
    <w:p w:rsidR="006C019B" w:rsidRPr="000E73EA" w:rsidRDefault="006C019B" w:rsidP="000F16C1">
      <w:pPr>
        <w:widowControl w:val="0"/>
        <w:tabs>
          <w:tab w:val="left" w:pos="567"/>
        </w:tabs>
        <w:spacing w:after="0" w:line="240" w:lineRule="auto"/>
        <w:ind w:firstLine="567"/>
        <w:jc w:val="both"/>
        <w:rPr>
          <w:rFonts w:ascii="TimesNewRomanPSMT" w:eastAsia="Times New Roman" w:hAnsi="TimesNewRomanPSMT" w:cs="TimesNewRomanPSMT"/>
          <w:sz w:val="28"/>
          <w:szCs w:val="28"/>
          <w:lang w:val="uk-UA" w:eastAsia="uk-UA"/>
          <w:rPrChange w:id="84" w:author="K.Istratenko" w:date="2020-04-29T09:36:00Z">
            <w:rPr>
              <w:rFonts w:ascii="TimesNewRomanPSMT" w:eastAsia="Times New Roman" w:hAnsi="TimesNewRomanPSMT" w:cs="TimesNewRomanPSMT"/>
              <w:sz w:val="28"/>
              <w:szCs w:val="28"/>
              <w:lang w:val="uk-UA" w:eastAsia="uk-UA"/>
            </w:rPr>
          </w:rPrChange>
        </w:rPr>
      </w:pPr>
      <w:r w:rsidRPr="000E73EA">
        <w:rPr>
          <w:rFonts w:ascii="TimesNewRomanPSMT" w:eastAsia="Times New Roman" w:hAnsi="TimesNewRomanPSMT" w:cs="TimesNewRomanPSMT"/>
          <w:sz w:val="28"/>
          <w:szCs w:val="28"/>
          <w:lang w:val="uk-UA" w:eastAsia="uk-UA"/>
          <w:rPrChange w:id="85" w:author="K.Istratenko" w:date="2020-04-29T09:36:00Z">
            <w:rPr>
              <w:rFonts w:ascii="TimesNewRomanPSMT" w:eastAsia="Times New Roman" w:hAnsi="TimesNewRomanPSMT" w:cs="TimesNewRomanPSMT"/>
              <w:sz w:val="28"/>
              <w:szCs w:val="28"/>
              <w:lang w:val="uk-UA" w:eastAsia="uk-UA"/>
            </w:rPr>
          </w:rPrChange>
        </w:rPr>
        <w:t>Інформацію за результатами ДСС Держстат також надає за запитами користувачів у порядку та на умовах, визначених чинним законодавством.</w:t>
      </w:r>
    </w:p>
    <w:p w:rsidR="006C019B" w:rsidRPr="000E73EA" w:rsidRDefault="006C019B" w:rsidP="00FA06F4">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86" w:author="K.Istratenko" w:date="2020-04-29T09:36:00Z">
            <w:rPr>
              <w:rFonts w:ascii="TimesNewRomanPS-BoldMT" w:eastAsia="Times New Roman" w:hAnsi="TimesNewRomanPS-BoldMT" w:cs="TimesNewRomanPS-BoldMT"/>
              <w:b/>
              <w:bCs/>
              <w:sz w:val="28"/>
              <w:szCs w:val="28"/>
              <w:lang w:val="uk-UA" w:eastAsia="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87"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88" w:author="K.Istratenko" w:date="2020-04-29T09:36:00Z">
            <w:rPr>
              <w:rFonts w:ascii="TimesNewRomanPS-BoldMT" w:eastAsia="Times New Roman" w:hAnsi="TimesNewRomanPS-BoldMT" w:cs="TimesNewRomanPS-BoldMT"/>
              <w:b/>
              <w:bCs/>
              <w:sz w:val="28"/>
              <w:szCs w:val="28"/>
              <w:lang w:val="uk-UA" w:eastAsia="uk-UA"/>
            </w:rPr>
          </w:rPrChange>
        </w:rPr>
        <w:t xml:space="preserve">2. </w:t>
      </w:r>
      <w:r w:rsidRPr="000E73EA">
        <w:rPr>
          <w:rFonts w:ascii="TimesNewRomanPSMT" w:eastAsia="Times New Roman" w:hAnsi="TimesNewRomanPSMT" w:cs="TimesNewRomanPSMT"/>
          <w:b/>
          <w:bCs/>
          <w:sz w:val="28"/>
          <w:szCs w:val="28"/>
          <w:lang w:val="uk-UA" w:eastAsia="uk-UA"/>
          <w:rPrChange w:id="89" w:author="K.Istratenko" w:date="2020-04-29T09:36:00Z">
            <w:rPr>
              <w:rFonts w:ascii="TimesNewRomanPSMT" w:eastAsia="Times New Roman" w:hAnsi="TimesNewRomanPSMT" w:cs="TimesNewRomanPSMT"/>
              <w:b/>
              <w:bCs/>
              <w:sz w:val="28"/>
              <w:szCs w:val="28"/>
              <w:lang w:val="uk-UA" w:eastAsia="uk-UA"/>
            </w:rPr>
          </w:rPrChange>
        </w:rPr>
        <w:t>Компоненти якості державного статистичного спостереження</w:t>
      </w:r>
    </w:p>
    <w:p w:rsidR="00FA06F4" w:rsidRPr="000E73EA" w:rsidRDefault="00FA06F4" w:rsidP="00FA06F4">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90" w:author="K.Istratenko" w:date="2020-04-29T09:36:00Z">
            <w:rPr>
              <w:rFonts w:ascii="TimesNewRomanPS-BoldMT" w:eastAsia="Times New Roman" w:hAnsi="TimesNewRomanPS-BoldMT" w:cs="TimesNewRomanPS-BoldMT"/>
              <w:b/>
              <w:bCs/>
              <w:sz w:val="28"/>
              <w:szCs w:val="28"/>
              <w:lang w:val="uk-UA" w:eastAsia="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91"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92" w:author="K.Istratenko" w:date="2020-04-29T09:36:00Z">
            <w:rPr>
              <w:rFonts w:ascii="TimesNewRomanPS-BoldMT" w:eastAsia="Times New Roman" w:hAnsi="TimesNewRomanPS-BoldMT" w:cs="TimesNewRomanPS-BoldMT"/>
              <w:b/>
              <w:bCs/>
              <w:sz w:val="28"/>
              <w:szCs w:val="28"/>
              <w:lang w:val="uk-UA" w:eastAsia="uk-UA"/>
            </w:rPr>
          </w:rPrChange>
        </w:rPr>
        <w:t xml:space="preserve">2.1. </w:t>
      </w:r>
      <w:r w:rsidRPr="000E73EA">
        <w:rPr>
          <w:rFonts w:ascii="TimesNewRomanPSMT" w:eastAsia="Times New Roman" w:hAnsi="TimesNewRomanPSMT" w:cs="TimesNewRomanPSMT"/>
          <w:b/>
          <w:bCs/>
          <w:sz w:val="28"/>
          <w:szCs w:val="28"/>
          <w:lang w:val="uk-UA" w:eastAsia="uk-UA"/>
          <w:rPrChange w:id="93" w:author="K.Istratenko" w:date="2020-04-29T09:36:00Z">
            <w:rPr>
              <w:rFonts w:ascii="TimesNewRomanPSMT" w:eastAsia="Times New Roman" w:hAnsi="TimesNewRomanPSMT" w:cs="TimesNewRomanPSMT"/>
              <w:b/>
              <w:bCs/>
              <w:sz w:val="28"/>
              <w:szCs w:val="28"/>
              <w:lang w:val="uk-UA" w:eastAsia="uk-UA"/>
            </w:rPr>
          </w:rPrChange>
        </w:rPr>
        <w:t>Відповідність</w:t>
      </w:r>
    </w:p>
    <w:p w:rsidR="00FA06F4" w:rsidRPr="000E73EA"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8"/>
          <w:szCs w:val="28"/>
          <w:lang w:val="uk-UA" w:eastAsia="uk-UA"/>
          <w:rPrChange w:id="94" w:author="K.Istratenko" w:date="2020-04-29T09:36:00Z">
            <w:rPr>
              <w:rFonts w:ascii="TimesNewRomanPSMT" w:eastAsia="Times New Roman" w:hAnsi="TimesNewRomanPSMT" w:cs="TimesNewRomanPSMT"/>
              <w:b/>
              <w:bCs/>
              <w:sz w:val="28"/>
              <w:szCs w:val="28"/>
              <w:lang w:val="uk-UA" w:eastAsia="uk-UA"/>
            </w:rPr>
          </w:rPrChange>
        </w:rPr>
      </w:pPr>
    </w:p>
    <w:p w:rsidR="00FA06F4" w:rsidRPr="000E73EA" w:rsidRDefault="00FA06F4" w:rsidP="006E78AB">
      <w:pPr>
        <w:widowControl w:val="0"/>
        <w:spacing w:after="120" w:line="240" w:lineRule="atLeast"/>
        <w:ind w:firstLine="567"/>
        <w:jc w:val="both"/>
        <w:rPr>
          <w:rFonts w:ascii="Times New Roman" w:eastAsia="Times New Roman" w:hAnsi="Times New Roman" w:cs="Times New Roman"/>
          <w:i/>
          <w:sz w:val="28"/>
          <w:szCs w:val="28"/>
          <w:lang w:val="uk-UA"/>
          <w:rPrChange w:id="95" w:author="K.Istratenko" w:date="2020-04-29T09:36:00Z">
            <w:rPr>
              <w:rFonts w:ascii="Times New Roman" w:eastAsia="Times New Roman" w:hAnsi="Times New Roman" w:cs="Times New Roman"/>
              <w:i/>
              <w:sz w:val="28"/>
              <w:szCs w:val="28"/>
              <w:lang w:val="uk-UA"/>
            </w:rPr>
          </w:rPrChange>
        </w:rPr>
      </w:pPr>
      <w:r w:rsidRPr="000E73EA">
        <w:rPr>
          <w:rFonts w:ascii="Times New Roman" w:eastAsia="Times New Roman" w:hAnsi="Times New Roman" w:cs="Times New Roman"/>
          <w:i/>
          <w:sz w:val="28"/>
          <w:szCs w:val="28"/>
          <w:lang w:val="uk-UA"/>
          <w:rPrChange w:id="96" w:author="K.Istratenko" w:date="2020-04-29T09:36:00Z">
            <w:rPr>
              <w:rFonts w:ascii="Times New Roman" w:eastAsia="Times New Roman" w:hAnsi="Times New Roman" w:cs="Times New Roman"/>
              <w:i/>
              <w:sz w:val="28"/>
              <w:szCs w:val="28"/>
              <w:lang w:val="uk-UA"/>
            </w:rPr>
          </w:rPrChange>
        </w:rPr>
        <w:t>Відповідність –</w:t>
      </w:r>
      <w:r w:rsidRPr="000E73EA">
        <w:rPr>
          <w:rFonts w:ascii="Times New Roman" w:eastAsia="Times New Roman" w:hAnsi="Times New Roman" w:cs="Times New Roman"/>
          <w:sz w:val="28"/>
          <w:szCs w:val="28"/>
          <w:lang w:val="uk-UA"/>
          <w:rPrChange w:id="97" w:author="K.Istratenko" w:date="2020-04-29T09:36:00Z">
            <w:rPr>
              <w:rFonts w:ascii="Times New Roman" w:eastAsia="Times New Roman" w:hAnsi="Times New Roman" w:cs="Times New Roman"/>
              <w:sz w:val="28"/>
              <w:szCs w:val="28"/>
              <w:lang w:val="uk-UA"/>
            </w:rPr>
          </w:rPrChange>
        </w:rPr>
        <w:t xml:space="preserve"> </w:t>
      </w:r>
      <w:r w:rsidRPr="000E73EA">
        <w:rPr>
          <w:rFonts w:ascii="Times New Roman" w:eastAsia="Times New Roman" w:hAnsi="Times New Roman" w:cs="Times New Roman"/>
          <w:i/>
          <w:sz w:val="28"/>
          <w:szCs w:val="28"/>
          <w:lang w:val="uk-UA"/>
          <w:rPrChange w:id="98" w:author="K.Istratenko" w:date="2020-04-29T09:36:00Z">
            <w:rPr>
              <w:rFonts w:ascii="Times New Roman" w:eastAsia="Times New Roman" w:hAnsi="Times New Roman" w:cs="Times New Roman"/>
              <w:i/>
              <w:sz w:val="28"/>
              <w:szCs w:val="28"/>
              <w:lang w:val="uk-UA"/>
            </w:rPr>
          </w:rPrChange>
        </w:rPr>
        <w:t>це ступінь, з яким результати державних статистичних спостережень задовольняють поточним та потенційним потребам користувачів.</w:t>
      </w:r>
    </w:p>
    <w:p w:rsidR="00B56B55" w:rsidRPr="000E73EA" w:rsidRDefault="00055279" w:rsidP="00872500">
      <w:pPr>
        <w:widowControl w:val="0"/>
        <w:spacing w:after="120" w:line="240" w:lineRule="auto"/>
        <w:ind w:firstLine="567"/>
        <w:jc w:val="both"/>
        <w:rPr>
          <w:rFonts w:ascii="Times New Roman" w:hAnsi="Times New Roman" w:cs="Times New Roman"/>
          <w:sz w:val="28"/>
          <w:szCs w:val="28"/>
          <w:lang w:val="uk-UA" w:eastAsia="uk-UA"/>
          <w:rPrChange w:id="99" w:author="K.Istratenko" w:date="2020-04-29T09:36:00Z">
            <w:rPr>
              <w:rFonts w:ascii="Times New Roman" w:hAnsi="Times New Roman" w:cs="Times New Roman"/>
              <w:sz w:val="28"/>
              <w:szCs w:val="28"/>
              <w:lang w:val="uk-UA" w:eastAsia="uk-UA"/>
            </w:rPr>
          </w:rPrChange>
        </w:rPr>
      </w:pPr>
      <w:r w:rsidRPr="000E73EA">
        <w:rPr>
          <w:rFonts w:ascii="TimesNewRomanPSMT" w:eastAsia="Times New Roman" w:hAnsi="TimesNewRomanPSMT" w:cs="TimesNewRomanPSMT"/>
          <w:sz w:val="28"/>
          <w:szCs w:val="28"/>
          <w:lang w:val="uk-UA" w:eastAsia="uk-UA"/>
          <w:rPrChange w:id="100" w:author="K.Istratenko" w:date="2020-04-29T09:36:00Z">
            <w:rPr>
              <w:rFonts w:ascii="TimesNewRomanPSMT" w:eastAsia="Times New Roman" w:hAnsi="TimesNewRomanPSMT" w:cs="TimesNewRomanPSMT"/>
              <w:sz w:val="28"/>
              <w:szCs w:val="28"/>
              <w:lang w:val="uk-UA" w:eastAsia="uk-UA"/>
            </w:rPr>
          </w:rPrChange>
        </w:rPr>
        <w:t>Державне статистичне спостереження проводиться для потреб інформаційного забезпечення</w:t>
      </w:r>
      <w:r w:rsidRPr="000E73EA">
        <w:rPr>
          <w:rPrChange w:id="101" w:author="K.Istratenko" w:date="2020-04-29T09:36:00Z">
            <w:rPr/>
          </w:rPrChange>
        </w:rPr>
        <w:t xml:space="preserve"> </w:t>
      </w:r>
      <w:r w:rsidRPr="000E73EA">
        <w:rPr>
          <w:rFonts w:ascii="TimesNewRomanPSMT" w:eastAsia="Times New Roman" w:hAnsi="TimesNewRomanPSMT" w:cs="TimesNewRomanPSMT"/>
          <w:sz w:val="28"/>
          <w:szCs w:val="28"/>
          <w:lang w:val="uk-UA" w:eastAsia="uk-UA"/>
          <w:rPrChange w:id="102" w:author="K.Istratenko" w:date="2020-04-29T09:36:00Z">
            <w:rPr>
              <w:rFonts w:ascii="TimesNewRomanPSMT" w:eastAsia="Times New Roman" w:hAnsi="TimesNewRomanPSMT" w:cs="TimesNewRomanPSMT"/>
              <w:sz w:val="28"/>
              <w:szCs w:val="28"/>
              <w:lang w:val="uk-UA" w:eastAsia="uk-UA"/>
            </w:rPr>
          </w:rPrChange>
        </w:rPr>
        <w:t>короткотермінової статистики</w:t>
      </w:r>
      <w:r w:rsidRPr="000E73EA">
        <w:rPr>
          <w:rFonts w:ascii="TimesNewRomanPSMT" w:eastAsia="Times New Roman" w:hAnsi="TimesNewRomanPSMT" w:cs="TimesNewRomanPSMT"/>
          <w:sz w:val="28"/>
          <w:szCs w:val="28"/>
          <w:lang w:eastAsia="uk-UA"/>
          <w:rPrChange w:id="103" w:author="K.Istratenko" w:date="2020-04-29T09:36:00Z">
            <w:rPr>
              <w:rFonts w:ascii="TimesNewRomanPSMT" w:eastAsia="Times New Roman" w:hAnsi="TimesNewRomanPSMT" w:cs="TimesNewRomanPSMT"/>
              <w:sz w:val="28"/>
              <w:szCs w:val="28"/>
              <w:lang w:eastAsia="uk-UA"/>
            </w:rPr>
          </w:rPrChange>
        </w:rPr>
        <w:t xml:space="preserve"> </w:t>
      </w:r>
      <w:r w:rsidR="00B56B55" w:rsidRPr="000E73EA">
        <w:rPr>
          <w:rFonts w:ascii="TimesNewRomanPSMT" w:eastAsia="Times New Roman" w:hAnsi="TimesNewRomanPSMT" w:cs="TimesNewRomanPSMT"/>
          <w:sz w:val="28"/>
          <w:szCs w:val="28"/>
          <w:lang w:val="uk-UA" w:eastAsia="uk-UA"/>
          <w:rPrChange w:id="104" w:author="K.Istratenko" w:date="2020-04-29T09:36:00Z">
            <w:rPr>
              <w:rFonts w:ascii="TimesNewRomanPSMT" w:eastAsia="Times New Roman" w:hAnsi="TimesNewRomanPSMT" w:cs="TimesNewRomanPSMT"/>
              <w:sz w:val="28"/>
              <w:szCs w:val="28"/>
              <w:lang w:val="uk-UA" w:eastAsia="uk-UA"/>
            </w:rPr>
          </w:rPrChange>
        </w:rPr>
        <w:t xml:space="preserve">щодо змін тарифів на </w:t>
      </w:r>
      <w:r w:rsidR="00B56B55" w:rsidRPr="000E73EA">
        <w:rPr>
          <w:rFonts w:ascii="Times New Roman" w:eastAsia="Times New Roman" w:hAnsi="Times New Roman" w:cs="Times New Roman"/>
          <w:sz w:val="28"/>
          <w:szCs w:val="28"/>
          <w:lang w:val="uk-UA" w:eastAsia="ru-RU"/>
          <w:rPrChange w:id="105" w:author="K.Istratenko" w:date="2020-04-29T09:36:00Z">
            <w:rPr>
              <w:rFonts w:ascii="Times New Roman" w:eastAsia="Times New Roman" w:hAnsi="Times New Roman" w:cs="Times New Roman"/>
              <w:sz w:val="28"/>
              <w:szCs w:val="28"/>
              <w:lang w:val="uk-UA" w:eastAsia="ru-RU"/>
            </w:rPr>
          </w:rPrChange>
        </w:rPr>
        <w:t xml:space="preserve">послуги пошти та зв'язку для підприємств, установ, організацій </w:t>
      </w:r>
      <w:r w:rsidR="00B56B55" w:rsidRPr="000E73EA">
        <w:rPr>
          <w:rFonts w:ascii="Times New Roman" w:hAnsi="Times New Roman" w:cs="Times New Roman"/>
          <w:spacing w:val="-2"/>
          <w:sz w:val="28"/>
          <w:szCs w:val="28"/>
          <w:lang w:val="uk-UA"/>
          <w:rPrChange w:id="106" w:author="K.Istratenko" w:date="2020-04-29T09:36:00Z">
            <w:rPr>
              <w:rFonts w:ascii="Times New Roman" w:hAnsi="Times New Roman" w:cs="Times New Roman"/>
              <w:spacing w:val="-2"/>
              <w:sz w:val="28"/>
              <w:szCs w:val="28"/>
              <w:lang w:val="uk-UA"/>
            </w:rPr>
          </w:rPrChange>
        </w:rPr>
        <w:t xml:space="preserve">з урахуванням рекомендацій, визначених Регламентом (ЄС) № 1165/98 від 19.05.1998 щодо короткотермінової статистики зі змінами, внесеними Постановою (ЄС) </w:t>
      </w:r>
      <w:r w:rsidR="00EF5DA6" w:rsidRPr="000E73EA">
        <w:rPr>
          <w:rFonts w:ascii="Times New Roman" w:hAnsi="Times New Roman" w:cs="Times New Roman"/>
          <w:spacing w:val="-2"/>
          <w:sz w:val="28"/>
          <w:szCs w:val="28"/>
          <w:rPrChange w:id="107" w:author="K.Istratenko" w:date="2020-04-29T09:36:00Z">
            <w:rPr>
              <w:rFonts w:ascii="Times New Roman" w:hAnsi="Times New Roman" w:cs="Times New Roman"/>
              <w:spacing w:val="-2"/>
              <w:sz w:val="28"/>
              <w:szCs w:val="28"/>
            </w:rPr>
          </w:rPrChange>
        </w:rPr>
        <w:t xml:space="preserve">                       </w:t>
      </w:r>
      <w:r w:rsidR="00B56B55" w:rsidRPr="000E73EA">
        <w:rPr>
          <w:rFonts w:ascii="Times New Roman" w:hAnsi="Times New Roman" w:cs="Times New Roman"/>
          <w:spacing w:val="-2"/>
          <w:sz w:val="28"/>
          <w:szCs w:val="28"/>
          <w:lang w:val="uk-UA"/>
          <w:rPrChange w:id="108" w:author="K.Istratenko" w:date="2020-04-29T09:36:00Z">
            <w:rPr>
              <w:rFonts w:ascii="Times New Roman" w:hAnsi="Times New Roman" w:cs="Times New Roman"/>
              <w:spacing w:val="-2"/>
              <w:sz w:val="28"/>
              <w:szCs w:val="28"/>
              <w:lang w:val="uk-UA"/>
            </w:rPr>
          </w:rPrChange>
        </w:rPr>
        <w:t xml:space="preserve">№ 1158/2005 Європейського </w:t>
      </w:r>
      <w:r w:rsidR="00EF5DA6" w:rsidRPr="000E73EA">
        <w:rPr>
          <w:rFonts w:ascii="Times New Roman" w:hAnsi="Times New Roman" w:cs="Times New Roman"/>
          <w:spacing w:val="-2"/>
          <w:sz w:val="28"/>
          <w:szCs w:val="28"/>
          <w:rPrChange w:id="109" w:author="K.Istratenko" w:date="2020-04-29T09:36:00Z">
            <w:rPr>
              <w:rFonts w:ascii="Times New Roman" w:hAnsi="Times New Roman" w:cs="Times New Roman"/>
              <w:spacing w:val="-2"/>
              <w:sz w:val="28"/>
              <w:szCs w:val="28"/>
              <w:highlight w:val="yellow"/>
            </w:rPr>
          </w:rPrChange>
        </w:rPr>
        <w:t>П</w:t>
      </w:r>
      <w:proofErr w:type="spellStart"/>
      <w:r w:rsidR="00B56B55" w:rsidRPr="000E73EA">
        <w:rPr>
          <w:rFonts w:ascii="Times New Roman" w:hAnsi="Times New Roman" w:cs="Times New Roman"/>
          <w:spacing w:val="-2"/>
          <w:sz w:val="28"/>
          <w:szCs w:val="28"/>
          <w:lang w:val="uk-UA"/>
          <w:rPrChange w:id="110" w:author="K.Istratenko" w:date="2020-04-29T09:36:00Z">
            <w:rPr>
              <w:rFonts w:ascii="Times New Roman" w:hAnsi="Times New Roman" w:cs="Times New Roman"/>
              <w:spacing w:val="-2"/>
              <w:sz w:val="28"/>
              <w:szCs w:val="28"/>
              <w:lang w:val="uk-UA"/>
            </w:rPr>
          </w:rPrChange>
        </w:rPr>
        <w:t>арламенту</w:t>
      </w:r>
      <w:proofErr w:type="spellEnd"/>
      <w:r w:rsidR="00B56B55" w:rsidRPr="000E73EA">
        <w:rPr>
          <w:rFonts w:ascii="Times New Roman" w:hAnsi="Times New Roman" w:cs="Times New Roman"/>
          <w:spacing w:val="-2"/>
          <w:sz w:val="28"/>
          <w:szCs w:val="28"/>
          <w:lang w:val="uk-UA"/>
          <w:rPrChange w:id="111" w:author="K.Istratenko" w:date="2020-04-29T09:36:00Z">
            <w:rPr>
              <w:rFonts w:ascii="Times New Roman" w:hAnsi="Times New Roman" w:cs="Times New Roman"/>
              <w:spacing w:val="-2"/>
              <w:sz w:val="28"/>
              <w:szCs w:val="28"/>
              <w:lang w:val="uk-UA"/>
            </w:rPr>
          </w:rPrChange>
        </w:rPr>
        <w:t xml:space="preserve"> і Ради</w:t>
      </w:r>
      <w:r w:rsidR="00B56B55" w:rsidRPr="000E73EA">
        <w:rPr>
          <w:rFonts w:ascii="Times New Roman" w:hAnsi="Times New Roman" w:cs="Times New Roman"/>
          <w:spacing w:val="-2"/>
          <w:sz w:val="28"/>
          <w:szCs w:val="28"/>
          <w:rPrChange w:id="112" w:author="K.Istratenko" w:date="2020-04-29T09:36:00Z">
            <w:rPr>
              <w:rFonts w:ascii="Times New Roman" w:hAnsi="Times New Roman" w:cs="Times New Roman"/>
              <w:spacing w:val="-2"/>
              <w:sz w:val="28"/>
              <w:szCs w:val="28"/>
            </w:rPr>
          </w:rPrChange>
        </w:rPr>
        <w:t xml:space="preserve"> ЄС</w:t>
      </w:r>
      <w:r w:rsidR="00B56B55" w:rsidRPr="000E73EA">
        <w:rPr>
          <w:rFonts w:ascii="Times New Roman" w:hAnsi="Times New Roman" w:cs="Times New Roman"/>
          <w:sz w:val="28"/>
          <w:szCs w:val="28"/>
          <w:lang w:val="uk-UA" w:eastAsia="uk-UA"/>
          <w:rPrChange w:id="113" w:author="K.Istratenko" w:date="2020-04-29T09:36:00Z">
            <w:rPr>
              <w:rFonts w:ascii="Times New Roman" w:hAnsi="Times New Roman" w:cs="Times New Roman"/>
              <w:sz w:val="28"/>
              <w:szCs w:val="28"/>
              <w:lang w:val="uk-UA" w:eastAsia="uk-UA"/>
            </w:rPr>
          </w:rPrChange>
        </w:rPr>
        <w:t>.</w:t>
      </w:r>
    </w:p>
    <w:p w:rsidR="00B35FA9" w:rsidRPr="000E73EA" w:rsidRDefault="00B35FA9" w:rsidP="006E78AB">
      <w:pPr>
        <w:widowControl w:val="0"/>
        <w:spacing w:after="120" w:line="240" w:lineRule="auto"/>
        <w:ind w:firstLine="567"/>
        <w:jc w:val="both"/>
        <w:rPr>
          <w:rFonts w:ascii="TimesNewRomanPSMT" w:eastAsia="Times New Roman" w:hAnsi="TimesNewRomanPSMT" w:cs="TimesNewRomanPSMT"/>
          <w:sz w:val="28"/>
          <w:szCs w:val="28"/>
          <w:lang w:val="uk-UA" w:eastAsia="uk-UA"/>
          <w:rPrChange w:id="114" w:author="K.Istratenko" w:date="2020-04-29T09:36:00Z">
            <w:rPr>
              <w:rFonts w:ascii="TimesNewRomanPSMT" w:eastAsia="Times New Roman" w:hAnsi="TimesNewRomanPSMT" w:cs="TimesNewRomanPSMT"/>
              <w:sz w:val="28"/>
              <w:szCs w:val="28"/>
              <w:lang w:val="uk-UA" w:eastAsia="uk-UA"/>
            </w:rPr>
          </w:rPrChange>
        </w:rPr>
      </w:pPr>
      <w:r w:rsidRPr="000E73EA">
        <w:rPr>
          <w:rFonts w:ascii="TimesNewRomanPSMT" w:eastAsia="Times New Roman" w:hAnsi="TimesNewRomanPSMT" w:cs="TimesNewRomanPSMT"/>
          <w:sz w:val="28"/>
          <w:szCs w:val="28"/>
          <w:lang w:val="uk-UA" w:eastAsia="uk-UA"/>
          <w:rPrChange w:id="115" w:author="K.Istratenko" w:date="2020-04-29T09:36:00Z">
            <w:rPr>
              <w:rFonts w:ascii="TimesNewRomanPSMT" w:eastAsia="Times New Roman" w:hAnsi="TimesNewRomanPSMT" w:cs="TimesNewRomanPSMT"/>
              <w:sz w:val="28"/>
              <w:szCs w:val="28"/>
              <w:lang w:val="uk-UA" w:eastAsia="uk-UA"/>
            </w:rPr>
          </w:rPrChange>
        </w:rPr>
        <w:t xml:space="preserve">Основними статистичними показниками ДСС є індекси тарифів </w:t>
      </w:r>
      <w:r w:rsidRPr="000E73EA">
        <w:rPr>
          <w:rFonts w:ascii="Times New Roman" w:eastAsia="Times New Roman" w:hAnsi="Times New Roman" w:cs="Times New Roman"/>
          <w:sz w:val="28"/>
          <w:szCs w:val="28"/>
          <w:lang w:val="uk-UA" w:eastAsia="ru-RU"/>
          <w:rPrChange w:id="116" w:author="K.Istratenko" w:date="2020-04-29T09:36:00Z">
            <w:rPr>
              <w:rFonts w:ascii="Times New Roman" w:eastAsia="Times New Roman" w:hAnsi="Times New Roman" w:cs="Times New Roman"/>
              <w:sz w:val="28"/>
              <w:szCs w:val="28"/>
              <w:lang w:val="uk-UA" w:eastAsia="ru-RU"/>
            </w:rPr>
          </w:rPrChange>
        </w:rPr>
        <w:t>на послуги пошти та зв’язку для підприємств, установ, організацій</w:t>
      </w:r>
      <w:r w:rsidRPr="000E73EA">
        <w:rPr>
          <w:rFonts w:ascii="TimesNewRomanPSMT" w:eastAsia="Times New Roman" w:hAnsi="TimesNewRomanPSMT" w:cs="TimesNewRomanPSMT"/>
          <w:sz w:val="28"/>
          <w:szCs w:val="28"/>
          <w:lang w:val="uk-UA" w:eastAsia="uk-UA"/>
          <w:rPrChange w:id="117" w:author="K.Istratenko" w:date="2020-04-29T09:36:00Z">
            <w:rPr>
              <w:rFonts w:ascii="TimesNewRomanPSMT" w:eastAsia="Times New Roman" w:hAnsi="TimesNewRomanPSMT" w:cs="TimesNewRomanPSMT"/>
              <w:sz w:val="28"/>
              <w:szCs w:val="28"/>
              <w:lang w:val="uk-UA" w:eastAsia="uk-UA"/>
            </w:rPr>
          </w:rPrChange>
        </w:rPr>
        <w:t>.</w:t>
      </w:r>
    </w:p>
    <w:p w:rsidR="000D1E3F" w:rsidRPr="000E73EA" w:rsidRDefault="000D1E3F" w:rsidP="006E78AB">
      <w:pPr>
        <w:widowControl w:val="0"/>
        <w:spacing w:after="120" w:line="240" w:lineRule="auto"/>
        <w:ind w:firstLine="567"/>
        <w:jc w:val="both"/>
        <w:rPr>
          <w:rFonts w:ascii="TimesNewRomanPSMT" w:eastAsia="Times New Roman" w:hAnsi="TimesNewRomanPSMT" w:cs="TimesNewRomanPSMT"/>
          <w:sz w:val="28"/>
          <w:szCs w:val="28"/>
          <w:lang w:eastAsia="uk-UA"/>
          <w:rPrChange w:id="118" w:author="K.Istratenko" w:date="2020-04-29T09:36:00Z">
            <w:rPr>
              <w:rFonts w:ascii="TimesNewRomanPSMT" w:eastAsia="Times New Roman" w:hAnsi="TimesNewRomanPSMT" w:cs="TimesNewRomanPSMT"/>
              <w:sz w:val="28"/>
              <w:szCs w:val="28"/>
              <w:lang w:eastAsia="uk-UA"/>
            </w:rPr>
          </w:rPrChange>
        </w:rPr>
      </w:pPr>
      <w:r w:rsidRPr="000E73EA">
        <w:rPr>
          <w:rFonts w:ascii="TimesNewRomanPSMT" w:eastAsia="Times New Roman" w:hAnsi="TimesNewRomanPSMT" w:cs="TimesNewRomanPSMT"/>
          <w:sz w:val="28"/>
          <w:szCs w:val="28"/>
          <w:lang w:eastAsia="uk-UA"/>
          <w:rPrChange w:id="119" w:author="K.Istratenko" w:date="2020-04-29T09:36:00Z">
            <w:rPr>
              <w:rFonts w:ascii="TimesNewRomanPSMT" w:eastAsia="Times New Roman" w:hAnsi="TimesNewRomanPSMT" w:cs="TimesNewRomanPSMT"/>
              <w:sz w:val="28"/>
              <w:szCs w:val="28"/>
              <w:lang w:eastAsia="uk-UA"/>
            </w:rPr>
          </w:rPrChange>
        </w:rPr>
        <w:t xml:space="preserve">Респондентом ДСС є </w:t>
      </w:r>
      <w:proofErr w:type="spellStart"/>
      <w:r w:rsidRPr="000E73EA">
        <w:rPr>
          <w:rFonts w:ascii="TimesNewRomanPSMT" w:eastAsia="Times New Roman" w:hAnsi="TimesNewRomanPSMT" w:cs="TimesNewRomanPSMT"/>
          <w:sz w:val="28"/>
          <w:szCs w:val="28"/>
          <w:lang w:eastAsia="uk-UA"/>
          <w:rPrChange w:id="120" w:author="K.Istratenko" w:date="2020-04-29T09:36:00Z">
            <w:rPr>
              <w:rFonts w:ascii="TimesNewRomanPSMT" w:eastAsia="Times New Roman" w:hAnsi="TimesNewRomanPSMT" w:cs="TimesNewRomanPSMT"/>
              <w:sz w:val="28"/>
              <w:szCs w:val="28"/>
              <w:lang w:eastAsia="uk-UA"/>
            </w:rPr>
          </w:rPrChange>
        </w:rPr>
        <w:t>юридична</w:t>
      </w:r>
      <w:proofErr w:type="spellEnd"/>
      <w:r w:rsidRPr="000E73EA">
        <w:rPr>
          <w:rFonts w:ascii="TimesNewRomanPSMT" w:eastAsia="Times New Roman" w:hAnsi="TimesNewRomanPSMT" w:cs="TimesNewRomanPSMT"/>
          <w:sz w:val="28"/>
          <w:szCs w:val="28"/>
          <w:lang w:eastAsia="uk-UA"/>
          <w:rPrChange w:id="121" w:author="K.Istratenko" w:date="2020-04-29T09:36:00Z">
            <w:rPr>
              <w:rFonts w:ascii="TimesNewRomanPSMT" w:eastAsia="Times New Roman" w:hAnsi="TimesNewRomanPSMT" w:cs="TimesNewRomanPSMT"/>
              <w:sz w:val="28"/>
              <w:szCs w:val="28"/>
              <w:lang w:eastAsia="uk-UA"/>
            </w:rPr>
          </w:rPrChange>
        </w:rPr>
        <w:t xml:space="preserve"> особа.</w:t>
      </w:r>
    </w:p>
    <w:p w:rsidR="00B35FA9" w:rsidRPr="000E73EA" w:rsidRDefault="00B35FA9" w:rsidP="006E78AB">
      <w:pPr>
        <w:widowControl w:val="0"/>
        <w:spacing w:after="120" w:line="240" w:lineRule="auto"/>
        <w:ind w:firstLine="567"/>
        <w:jc w:val="both"/>
        <w:rPr>
          <w:rFonts w:ascii="Times New Roman" w:eastAsia="Times New Roman" w:hAnsi="Times New Roman" w:cs="Times New Roman"/>
          <w:sz w:val="28"/>
          <w:szCs w:val="28"/>
          <w:lang w:val="uk-UA" w:eastAsia="ru-RU"/>
          <w:rPrChange w:id="122" w:author="K.Istratenko" w:date="2020-04-29T09:36:00Z">
            <w:rPr>
              <w:rFonts w:ascii="Times New Roman" w:eastAsia="Times New Roman" w:hAnsi="Times New Roman" w:cs="Times New Roman"/>
              <w:sz w:val="28"/>
              <w:szCs w:val="28"/>
              <w:lang w:val="uk-UA" w:eastAsia="ru-RU"/>
            </w:rPr>
          </w:rPrChange>
        </w:rPr>
      </w:pPr>
      <w:r w:rsidRPr="000E73EA">
        <w:rPr>
          <w:rFonts w:ascii="Times New Roman" w:eastAsia="Times New Roman" w:hAnsi="Times New Roman" w:cs="Times New Roman"/>
          <w:sz w:val="28"/>
          <w:szCs w:val="28"/>
          <w:lang w:val="uk-UA" w:eastAsia="ru-RU"/>
          <w:rPrChange w:id="123" w:author="K.Istratenko" w:date="2020-04-29T09:36:00Z">
            <w:rPr>
              <w:rFonts w:ascii="Times New Roman" w:eastAsia="Times New Roman" w:hAnsi="Times New Roman" w:cs="Times New Roman"/>
              <w:sz w:val="28"/>
              <w:szCs w:val="28"/>
              <w:lang w:val="uk-UA" w:eastAsia="ru-RU"/>
            </w:rPr>
          </w:rPrChange>
        </w:rPr>
        <w:t>Одиницею ДСС є підприємств</w:t>
      </w:r>
      <w:r w:rsidR="00F24F9C" w:rsidRPr="000E73EA">
        <w:rPr>
          <w:rFonts w:ascii="Times New Roman" w:eastAsia="Times New Roman" w:hAnsi="Times New Roman" w:cs="Times New Roman"/>
          <w:sz w:val="28"/>
          <w:szCs w:val="28"/>
          <w:lang w:val="uk-UA" w:eastAsia="ru-RU"/>
          <w:rPrChange w:id="124" w:author="K.Istratenko" w:date="2020-04-29T09:36:00Z">
            <w:rPr>
              <w:rFonts w:ascii="Times New Roman" w:eastAsia="Times New Roman" w:hAnsi="Times New Roman" w:cs="Times New Roman"/>
              <w:sz w:val="28"/>
              <w:szCs w:val="28"/>
              <w:lang w:val="uk-UA" w:eastAsia="ru-RU"/>
            </w:rPr>
          </w:rPrChange>
        </w:rPr>
        <w:t>о</w:t>
      </w:r>
      <w:r w:rsidRPr="000E73EA">
        <w:rPr>
          <w:rFonts w:ascii="Times New Roman" w:eastAsia="Times New Roman" w:hAnsi="Times New Roman" w:cs="Times New Roman"/>
          <w:sz w:val="28"/>
          <w:szCs w:val="28"/>
          <w:lang w:val="uk-UA" w:eastAsia="ru-RU"/>
          <w:rPrChange w:id="125" w:author="K.Istratenko" w:date="2020-04-29T09:36:00Z">
            <w:rPr>
              <w:rFonts w:ascii="Times New Roman" w:eastAsia="Times New Roman" w:hAnsi="Times New Roman" w:cs="Times New Roman"/>
              <w:sz w:val="28"/>
              <w:szCs w:val="28"/>
              <w:lang w:val="uk-UA" w:eastAsia="ru-RU"/>
            </w:rPr>
          </w:rPrChange>
        </w:rPr>
        <w:t>, як</w:t>
      </w:r>
      <w:r w:rsidR="00F24F9C" w:rsidRPr="000E73EA">
        <w:rPr>
          <w:rFonts w:ascii="Times New Roman" w:eastAsia="Times New Roman" w:hAnsi="Times New Roman" w:cs="Times New Roman"/>
          <w:sz w:val="28"/>
          <w:szCs w:val="28"/>
          <w:lang w:val="uk-UA" w:eastAsia="ru-RU"/>
          <w:rPrChange w:id="126" w:author="K.Istratenko" w:date="2020-04-29T09:36:00Z">
            <w:rPr>
              <w:rFonts w:ascii="Times New Roman" w:eastAsia="Times New Roman" w:hAnsi="Times New Roman" w:cs="Times New Roman"/>
              <w:sz w:val="28"/>
              <w:szCs w:val="28"/>
              <w:lang w:val="uk-UA" w:eastAsia="ru-RU"/>
            </w:rPr>
          </w:rPrChange>
        </w:rPr>
        <w:t>е</w:t>
      </w:r>
      <w:r w:rsidRPr="000E73EA">
        <w:rPr>
          <w:rFonts w:ascii="Times New Roman" w:eastAsia="Times New Roman" w:hAnsi="Times New Roman" w:cs="Times New Roman"/>
          <w:sz w:val="28"/>
          <w:szCs w:val="28"/>
          <w:lang w:val="uk-UA" w:eastAsia="ru-RU"/>
          <w:rPrChange w:id="127" w:author="K.Istratenko" w:date="2020-04-29T09:36:00Z">
            <w:rPr>
              <w:rFonts w:ascii="Times New Roman" w:eastAsia="Times New Roman" w:hAnsi="Times New Roman" w:cs="Times New Roman"/>
              <w:sz w:val="28"/>
              <w:szCs w:val="28"/>
              <w:lang w:val="uk-UA" w:eastAsia="ru-RU"/>
            </w:rPr>
          </w:rPrChange>
        </w:rPr>
        <w:t xml:space="preserve"> </w:t>
      </w:r>
      <w:r w:rsidRPr="000E73EA">
        <w:rPr>
          <w:rFonts w:ascii="Times New Roman" w:hAnsi="Times New Roman" w:cs="Times New Roman"/>
          <w:sz w:val="28"/>
          <w:szCs w:val="28"/>
          <w:lang w:val="uk-UA"/>
          <w:rPrChange w:id="128" w:author="K.Istratenko" w:date="2020-04-29T09:36:00Z">
            <w:rPr>
              <w:rFonts w:ascii="Times New Roman" w:hAnsi="Times New Roman" w:cs="Times New Roman"/>
              <w:sz w:val="28"/>
              <w:szCs w:val="28"/>
              <w:lang w:val="uk-UA"/>
            </w:rPr>
          </w:rPrChange>
        </w:rPr>
        <w:t xml:space="preserve">за Класифікацією інституційних секторів економіки України (КІСЕ) </w:t>
      </w:r>
      <w:r w:rsidRPr="000E73EA">
        <w:rPr>
          <w:rFonts w:ascii="Times New Roman" w:eastAsia="Times New Roman" w:hAnsi="Times New Roman" w:cs="Times New Roman"/>
          <w:sz w:val="28"/>
          <w:szCs w:val="28"/>
          <w:lang w:val="uk-UA" w:eastAsia="ru-RU"/>
          <w:rPrChange w:id="129" w:author="K.Istratenko" w:date="2020-04-29T09:36:00Z">
            <w:rPr>
              <w:rFonts w:ascii="Times New Roman" w:eastAsia="Times New Roman" w:hAnsi="Times New Roman" w:cs="Times New Roman"/>
              <w:sz w:val="28"/>
              <w:szCs w:val="28"/>
              <w:lang w:val="uk-UA" w:eastAsia="ru-RU"/>
            </w:rPr>
          </w:rPrChange>
        </w:rPr>
        <w:t>належ</w:t>
      </w:r>
      <w:r w:rsidR="00F24F9C" w:rsidRPr="000E73EA">
        <w:rPr>
          <w:rFonts w:ascii="Times New Roman" w:eastAsia="Times New Roman" w:hAnsi="Times New Roman" w:cs="Times New Roman"/>
          <w:sz w:val="28"/>
          <w:szCs w:val="28"/>
          <w:lang w:val="uk-UA" w:eastAsia="ru-RU"/>
          <w:rPrChange w:id="130" w:author="K.Istratenko" w:date="2020-04-29T09:36:00Z">
            <w:rPr>
              <w:rFonts w:ascii="Times New Roman" w:eastAsia="Times New Roman" w:hAnsi="Times New Roman" w:cs="Times New Roman"/>
              <w:sz w:val="28"/>
              <w:szCs w:val="28"/>
              <w:lang w:val="uk-UA" w:eastAsia="ru-RU"/>
            </w:rPr>
          </w:rPrChange>
        </w:rPr>
        <w:t>и</w:t>
      </w:r>
      <w:r w:rsidRPr="000E73EA">
        <w:rPr>
          <w:rFonts w:ascii="Times New Roman" w:eastAsia="Times New Roman" w:hAnsi="Times New Roman" w:cs="Times New Roman"/>
          <w:sz w:val="28"/>
          <w:szCs w:val="28"/>
          <w:lang w:val="uk-UA" w:eastAsia="ru-RU"/>
          <w:rPrChange w:id="131" w:author="K.Istratenko" w:date="2020-04-29T09:36:00Z">
            <w:rPr>
              <w:rFonts w:ascii="Times New Roman" w:eastAsia="Times New Roman" w:hAnsi="Times New Roman" w:cs="Times New Roman"/>
              <w:sz w:val="28"/>
              <w:szCs w:val="28"/>
              <w:lang w:val="uk-UA" w:eastAsia="ru-RU"/>
            </w:rPr>
          </w:rPrChange>
        </w:rPr>
        <w:t xml:space="preserve">ть до сектору </w:t>
      </w:r>
      <w:r w:rsidRPr="000E73EA">
        <w:rPr>
          <w:rFonts w:ascii="Times New Roman" w:eastAsia="Times New Roman" w:hAnsi="Times New Roman" w:cs="Times New Roman"/>
          <w:sz w:val="28"/>
          <w:szCs w:val="28"/>
          <w:lang w:val="en-US" w:eastAsia="ru-RU"/>
          <w:rPrChange w:id="132" w:author="K.Istratenko" w:date="2020-04-29T09:36:00Z">
            <w:rPr>
              <w:rFonts w:ascii="Times New Roman" w:eastAsia="Times New Roman" w:hAnsi="Times New Roman" w:cs="Times New Roman"/>
              <w:sz w:val="28"/>
              <w:szCs w:val="28"/>
              <w:lang w:val="en-US" w:eastAsia="ru-RU"/>
            </w:rPr>
          </w:rPrChange>
        </w:rPr>
        <w:t>S</w:t>
      </w:r>
      <w:r w:rsidRPr="000E73EA">
        <w:rPr>
          <w:rFonts w:ascii="Times New Roman" w:eastAsia="Times New Roman" w:hAnsi="Times New Roman" w:cs="Times New Roman"/>
          <w:sz w:val="28"/>
          <w:szCs w:val="28"/>
          <w:lang w:val="uk-UA" w:eastAsia="ru-RU"/>
          <w:rPrChange w:id="133" w:author="K.Istratenko" w:date="2020-04-29T09:36:00Z">
            <w:rPr>
              <w:rFonts w:ascii="Times New Roman" w:eastAsia="Times New Roman" w:hAnsi="Times New Roman" w:cs="Times New Roman"/>
              <w:sz w:val="28"/>
              <w:szCs w:val="28"/>
              <w:lang w:val="uk-UA" w:eastAsia="ru-RU"/>
            </w:rPr>
          </w:rPrChange>
        </w:rPr>
        <w:t>11 "Нефінансові корпорації", за вид</w:t>
      </w:r>
      <w:r w:rsidR="00F24F9C" w:rsidRPr="000E73EA">
        <w:rPr>
          <w:rFonts w:ascii="Times New Roman" w:eastAsia="Times New Roman" w:hAnsi="Times New Roman" w:cs="Times New Roman"/>
          <w:sz w:val="28"/>
          <w:szCs w:val="28"/>
          <w:lang w:val="uk-UA" w:eastAsia="ru-RU"/>
          <w:rPrChange w:id="134" w:author="K.Istratenko" w:date="2020-04-29T09:36:00Z">
            <w:rPr>
              <w:rFonts w:ascii="Times New Roman" w:eastAsia="Times New Roman" w:hAnsi="Times New Roman" w:cs="Times New Roman"/>
              <w:sz w:val="28"/>
              <w:szCs w:val="28"/>
              <w:lang w:val="uk-UA" w:eastAsia="ru-RU"/>
            </w:rPr>
          </w:rPrChange>
        </w:rPr>
        <w:t>о</w:t>
      </w:r>
      <w:r w:rsidRPr="000E73EA">
        <w:rPr>
          <w:rFonts w:ascii="Times New Roman" w:eastAsia="Times New Roman" w:hAnsi="Times New Roman" w:cs="Times New Roman"/>
          <w:sz w:val="28"/>
          <w:szCs w:val="28"/>
          <w:lang w:val="uk-UA" w:eastAsia="ru-RU"/>
          <w:rPrChange w:id="135" w:author="K.Istratenko" w:date="2020-04-29T09:36:00Z">
            <w:rPr>
              <w:rFonts w:ascii="Times New Roman" w:eastAsia="Times New Roman" w:hAnsi="Times New Roman" w:cs="Times New Roman"/>
              <w:sz w:val="28"/>
              <w:szCs w:val="28"/>
              <w:lang w:val="uk-UA" w:eastAsia="ru-RU"/>
            </w:rPr>
          </w:rPrChange>
        </w:rPr>
        <w:t>м</w:t>
      </w:r>
      <w:r w:rsidR="00F24F9C" w:rsidRPr="000E73EA">
        <w:rPr>
          <w:rFonts w:ascii="Times New Roman" w:eastAsia="Times New Roman" w:hAnsi="Times New Roman" w:cs="Times New Roman"/>
          <w:sz w:val="28"/>
          <w:szCs w:val="28"/>
          <w:lang w:val="uk-UA" w:eastAsia="ru-RU"/>
          <w:rPrChange w:id="136" w:author="K.Istratenko" w:date="2020-04-29T09:36:00Z">
            <w:rPr>
              <w:rFonts w:ascii="Times New Roman" w:eastAsia="Times New Roman" w:hAnsi="Times New Roman" w:cs="Times New Roman"/>
              <w:sz w:val="28"/>
              <w:szCs w:val="28"/>
              <w:lang w:val="uk-UA" w:eastAsia="ru-RU"/>
            </w:rPr>
          </w:rPrChange>
        </w:rPr>
        <w:t xml:space="preserve"> економічної</w:t>
      </w:r>
      <w:r w:rsidRPr="000E73EA">
        <w:rPr>
          <w:rFonts w:ascii="Times New Roman" w:eastAsia="Times New Roman" w:hAnsi="Times New Roman" w:cs="Times New Roman"/>
          <w:sz w:val="28"/>
          <w:szCs w:val="28"/>
          <w:lang w:val="uk-UA" w:eastAsia="ru-RU"/>
          <w:rPrChange w:id="137" w:author="K.Istratenko" w:date="2020-04-29T09:36:00Z">
            <w:rPr>
              <w:rFonts w:ascii="Times New Roman" w:eastAsia="Times New Roman" w:hAnsi="Times New Roman" w:cs="Times New Roman"/>
              <w:sz w:val="28"/>
              <w:szCs w:val="28"/>
              <w:lang w:val="uk-UA" w:eastAsia="ru-RU"/>
            </w:rPr>
          </w:rPrChange>
        </w:rPr>
        <w:t xml:space="preserve"> діяльності відповідно до </w:t>
      </w:r>
      <w:r w:rsidR="00CF5379" w:rsidRPr="000E73EA">
        <w:rPr>
          <w:rFonts w:ascii="Times New Roman" w:eastAsia="Times New Roman" w:hAnsi="Times New Roman" w:cs="Times New Roman"/>
          <w:bCs/>
          <w:sz w:val="28"/>
          <w:szCs w:val="28"/>
          <w:lang w:val="uk-UA" w:eastAsia="ru-RU"/>
          <w:rPrChange w:id="138" w:author="K.Istratenko" w:date="2020-04-29T09:36:00Z">
            <w:rPr>
              <w:rFonts w:ascii="Times New Roman" w:eastAsia="Times New Roman" w:hAnsi="Times New Roman" w:cs="Times New Roman"/>
              <w:bCs/>
              <w:sz w:val="28"/>
              <w:szCs w:val="28"/>
              <w:lang w:val="uk-UA" w:eastAsia="ru-RU"/>
            </w:rPr>
          </w:rPrChange>
        </w:rPr>
        <w:t>Класифікації видів економічної діяльності</w:t>
      </w:r>
      <w:r w:rsidR="00CF5379" w:rsidRPr="000E73EA">
        <w:rPr>
          <w:rFonts w:ascii="Times New Roman" w:eastAsia="Times New Roman" w:hAnsi="Times New Roman" w:cs="Times New Roman"/>
          <w:sz w:val="28"/>
          <w:szCs w:val="28"/>
          <w:lang w:eastAsia="ru-RU"/>
          <w:rPrChange w:id="139" w:author="K.Istratenko" w:date="2020-04-29T09:36:00Z">
            <w:rPr>
              <w:rFonts w:ascii="Times New Roman" w:eastAsia="Times New Roman" w:hAnsi="Times New Roman" w:cs="Times New Roman"/>
              <w:sz w:val="28"/>
              <w:szCs w:val="28"/>
              <w:lang w:eastAsia="ru-RU"/>
            </w:rPr>
          </w:rPrChange>
        </w:rPr>
        <w:t> </w:t>
      </w:r>
      <w:r w:rsidR="00CF5379" w:rsidRPr="000E73EA">
        <w:rPr>
          <w:rFonts w:ascii="Times New Roman" w:eastAsia="Times New Roman" w:hAnsi="Times New Roman" w:cs="Times New Roman"/>
          <w:sz w:val="28"/>
          <w:szCs w:val="28"/>
          <w:lang w:val="uk-UA" w:eastAsia="ru-RU"/>
          <w:rPrChange w:id="140" w:author="K.Istratenko" w:date="2020-04-29T09:36:00Z">
            <w:rPr>
              <w:rFonts w:ascii="Times New Roman" w:eastAsia="Times New Roman" w:hAnsi="Times New Roman" w:cs="Times New Roman"/>
              <w:sz w:val="28"/>
              <w:szCs w:val="28"/>
              <w:lang w:val="uk-UA" w:eastAsia="ru-RU"/>
            </w:rPr>
          </w:rPrChange>
        </w:rPr>
        <w:t>(</w:t>
      </w:r>
      <w:r w:rsidRPr="000E73EA">
        <w:rPr>
          <w:rFonts w:ascii="Times New Roman" w:eastAsia="Times New Roman" w:hAnsi="Times New Roman" w:cs="Times New Roman"/>
          <w:sz w:val="28"/>
          <w:szCs w:val="28"/>
          <w:lang w:val="uk-UA" w:eastAsia="ru-RU"/>
          <w:rPrChange w:id="141" w:author="K.Istratenko" w:date="2020-04-29T09:36:00Z">
            <w:rPr>
              <w:rFonts w:ascii="Times New Roman" w:eastAsia="Times New Roman" w:hAnsi="Times New Roman" w:cs="Times New Roman"/>
              <w:sz w:val="28"/>
              <w:szCs w:val="28"/>
              <w:lang w:val="uk-UA" w:eastAsia="ru-RU"/>
            </w:rPr>
          </w:rPrChange>
        </w:rPr>
        <w:t>КВЕД</w:t>
      </w:r>
      <w:r w:rsidR="00CF5379" w:rsidRPr="000E73EA">
        <w:rPr>
          <w:rFonts w:ascii="Times New Roman" w:eastAsia="Times New Roman" w:hAnsi="Times New Roman" w:cs="Times New Roman"/>
          <w:sz w:val="28"/>
          <w:szCs w:val="28"/>
          <w:lang w:val="uk-UA" w:eastAsia="ru-RU"/>
          <w:rPrChange w:id="142" w:author="K.Istratenko" w:date="2020-04-29T09:36:00Z">
            <w:rPr>
              <w:rFonts w:ascii="Times New Roman" w:eastAsia="Times New Roman" w:hAnsi="Times New Roman" w:cs="Times New Roman"/>
              <w:sz w:val="28"/>
              <w:szCs w:val="28"/>
              <w:lang w:val="uk-UA" w:eastAsia="ru-RU"/>
            </w:rPr>
          </w:rPrChange>
        </w:rPr>
        <w:t>)</w:t>
      </w:r>
      <w:r w:rsidRPr="000E73EA">
        <w:rPr>
          <w:rFonts w:ascii="Times New Roman" w:eastAsia="Times New Roman" w:hAnsi="Times New Roman" w:cs="Times New Roman"/>
          <w:sz w:val="28"/>
          <w:szCs w:val="28"/>
          <w:lang w:val="uk-UA" w:eastAsia="ru-RU"/>
          <w:rPrChange w:id="143" w:author="K.Istratenko" w:date="2020-04-29T09:36:00Z">
            <w:rPr>
              <w:rFonts w:ascii="Times New Roman" w:eastAsia="Times New Roman" w:hAnsi="Times New Roman" w:cs="Times New Roman"/>
              <w:sz w:val="28"/>
              <w:szCs w:val="28"/>
              <w:lang w:val="uk-UA" w:eastAsia="ru-RU"/>
            </w:rPr>
          </w:rPrChange>
        </w:rPr>
        <w:t xml:space="preserve"> </w:t>
      </w:r>
      <w:r w:rsidR="00F24F9C" w:rsidRPr="000E73EA">
        <w:rPr>
          <w:rFonts w:ascii="Times New Roman" w:hAnsi="Times New Roman" w:cs="Times New Roman"/>
          <w:sz w:val="28"/>
          <w:szCs w:val="28"/>
          <w:lang w:val="uk-UA"/>
          <w:rPrChange w:id="144" w:author="K.Istratenko" w:date="2020-04-29T09:36:00Z">
            <w:rPr>
              <w:rFonts w:ascii="Times New Roman" w:hAnsi="Times New Roman" w:cs="Times New Roman"/>
              <w:sz w:val="28"/>
              <w:szCs w:val="28"/>
              <w:lang w:val="uk-UA"/>
            </w:rPr>
          </w:rPrChange>
        </w:rPr>
        <w:t>–</w:t>
      </w:r>
      <w:r w:rsidRPr="000E73EA">
        <w:rPr>
          <w:rFonts w:ascii="Times New Roman" w:eastAsia="Times New Roman" w:hAnsi="Times New Roman" w:cs="Times New Roman"/>
          <w:sz w:val="28"/>
          <w:szCs w:val="28"/>
          <w:lang w:val="uk-UA" w:eastAsia="ru-RU"/>
          <w:rPrChange w:id="145" w:author="K.Istratenko" w:date="2020-04-29T09:36:00Z">
            <w:rPr>
              <w:rFonts w:ascii="Times New Roman" w:eastAsia="Times New Roman" w:hAnsi="Times New Roman" w:cs="Times New Roman"/>
              <w:sz w:val="28"/>
              <w:szCs w:val="28"/>
              <w:lang w:val="uk-UA" w:eastAsia="ru-RU"/>
            </w:rPr>
          </w:rPrChange>
        </w:rPr>
        <w:t xml:space="preserve"> 53.10 </w:t>
      </w:r>
      <w:r w:rsidR="00F24F9C" w:rsidRPr="000E73EA">
        <w:rPr>
          <w:rFonts w:ascii="Times New Roman" w:eastAsia="Times New Roman" w:hAnsi="Times New Roman" w:cs="Times New Roman"/>
          <w:sz w:val="28"/>
          <w:szCs w:val="28"/>
          <w:lang w:val="uk-UA" w:eastAsia="ru-RU"/>
          <w:rPrChange w:id="146" w:author="K.Istratenko" w:date="2020-04-29T09:36:00Z">
            <w:rPr>
              <w:rFonts w:ascii="Times New Roman" w:eastAsia="Times New Roman" w:hAnsi="Times New Roman" w:cs="Times New Roman"/>
              <w:sz w:val="28"/>
              <w:szCs w:val="28"/>
              <w:lang w:val="uk-UA" w:eastAsia="ru-RU"/>
            </w:rPr>
          </w:rPrChange>
        </w:rPr>
        <w:t>"Діяльність національної пошти" або</w:t>
      </w:r>
      <w:r w:rsidR="00D10795" w:rsidRPr="000E73EA">
        <w:rPr>
          <w:rFonts w:ascii="Times New Roman" w:eastAsia="Times New Roman" w:hAnsi="Times New Roman" w:cs="Times New Roman"/>
          <w:sz w:val="28"/>
          <w:szCs w:val="28"/>
          <w:lang w:val="uk-UA" w:eastAsia="ru-RU"/>
          <w:rPrChange w:id="147" w:author="K.Istratenko" w:date="2020-04-29T09:36:00Z">
            <w:rPr>
              <w:rFonts w:ascii="Times New Roman" w:eastAsia="Times New Roman" w:hAnsi="Times New Roman" w:cs="Times New Roman"/>
              <w:sz w:val="28"/>
              <w:szCs w:val="28"/>
              <w:lang w:val="uk-UA" w:eastAsia="ru-RU"/>
            </w:rPr>
          </w:rPrChange>
        </w:rPr>
        <w:t xml:space="preserve">               </w:t>
      </w:r>
      <w:r w:rsidRPr="000E73EA">
        <w:rPr>
          <w:rFonts w:ascii="Times New Roman" w:eastAsia="Times New Roman" w:hAnsi="Times New Roman" w:cs="Times New Roman"/>
          <w:sz w:val="28"/>
          <w:szCs w:val="28"/>
          <w:lang w:val="uk-UA" w:eastAsia="ru-RU"/>
          <w:rPrChange w:id="148" w:author="K.Istratenko" w:date="2020-04-29T09:36:00Z">
            <w:rPr>
              <w:rFonts w:ascii="Times New Roman" w:eastAsia="Times New Roman" w:hAnsi="Times New Roman" w:cs="Times New Roman"/>
              <w:sz w:val="28"/>
              <w:szCs w:val="28"/>
              <w:lang w:val="uk-UA" w:eastAsia="ru-RU"/>
            </w:rPr>
          </w:rPrChange>
        </w:rPr>
        <w:t xml:space="preserve"> 61</w:t>
      </w:r>
      <w:r w:rsidR="00D10795" w:rsidRPr="000E73EA">
        <w:rPr>
          <w:rFonts w:ascii="Times New Roman" w:eastAsia="Times New Roman" w:hAnsi="Times New Roman" w:cs="Times New Roman"/>
          <w:sz w:val="28"/>
          <w:szCs w:val="28"/>
          <w:lang w:val="uk-UA" w:eastAsia="ru-RU"/>
          <w:rPrChange w:id="149" w:author="K.Istratenko" w:date="2020-04-29T09:36:00Z">
            <w:rPr>
              <w:rFonts w:ascii="Times New Roman" w:eastAsia="Times New Roman" w:hAnsi="Times New Roman" w:cs="Times New Roman"/>
              <w:sz w:val="28"/>
              <w:szCs w:val="28"/>
              <w:lang w:val="uk-UA" w:eastAsia="ru-RU"/>
            </w:rPr>
          </w:rPrChange>
        </w:rPr>
        <w:t xml:space="preserve"> </w:t>
      </w:r>
      <w:r w:rsidRPr="000E73EA">
        <w:rPr>
          <w:rFonts w:ascii="Times New Roman" w:eastAsia="Times New Roman" w:hAnsi="Times New Roman" w:cs="Times New Roman"/>
          <w:sz w:val="28"/>
          <w:szCs w:val="28"/>
          <w:lang w:val="uk-UA" w:eastAsia="ru-RU"/>
          <w:rPrChange w:id="150" w:author="K.Istratenko" w:date="2020-04-29T09:36:00Z">
            <w:rPr>
              <w:rFonts w:ascii="Times New Roman" w:eastAsia="Times New Roman" w:hAnsi="Times New Roman" w:cs="Times New Roman"/>
              <w:sz w:val="28"/>
              <w:szCs w:val="28"/>
              <w:lang w:val="uk-UA" w:eastAsia="ru-RU"/>
            </w:rPr>
          </w:rPrChange>
        </w:rPr>
        <w:t>"</w:t>
      </w:r>
      <w:r w:rsidR="00532739" w:rsidRPr="000E73EA">
        <w:rPr>
          <w:rFonts w:ascii="Times New Roman" w:eastAsia="Times New Roman" w:hAnsi="Times New Roman" w:cs="Times New Roman"/>
          <w:sz w:val="28"/>
          <w:szCs w:val="28"/>
          <w:lang w:val="uk-UA" w:eastAsia="ru-RU"/>
          <w:rPrChange w:id="151" w:author="K.Istratenko" w:date="2020-04-29T09:36:00Z">
            <w:rPr>
              <w:rFonts w:ascii="Times New Roman" w:eastAsia="Times New Roman" w:hAnsi="Times New Roman" w:cs="Times New Roman"/>
              <w:sz w:val="28"/>
              <w:szCs w:val="28"/>
              <w:lang w:val="uk-UA" w:eastAsia="ru-RU"/>
            </w:rPr>
          </w:rPrChange>
        </w:rPr>
        <w:t>Телекомунікації (електрозв’язок)</w:t>
      </w:r>
      <w:r w:rsidRPr="000E73EA">
        <w:rPr>
          <w:rFonts w:ascii="Times New Roman" w:eastAsia="Times New Roman" w:hAnsi="Times New Roman" w:cs="Times New Roman"/>
          <w:sz w:val="28"/>
          <w:szCs w:val="28"/>
          <w:lang w:val="uk-UA" w:eastAsia="ru-RU"/>
          <w:rPrChange w:id="152" w:author="K.Istratenko" w:date="2020-04-29T09:36:00Z">
            <w:rPr>
              <w:rFonts w:ascii="Times New Roman" w:eastAsia="Times New Roman" w:hAnsi="Times New Roman" w:cs="Times New Roman"/>
              <w:sz w:val="28"/>
              <w:szCs w:val="28"/>
              <w:lang w:val="uk-UA" w:eastAsia="ru-RU"/>
            </w:rPr>
          </w:rPrChange>
        </w:rPr>
        <w:t>"</w:t>
      </w:r>
      <w:r w:rsidR="00F24F9C" w:rsidRPr="000E73EA">
        <w:rPr>
          <w:rFonts w:ascii="Times New Roman" w:eastAsia="Times New Roman" w:hAnsi="Times New Roman" w:cs="Times New Roman"/>
          <w:sz w:val="28"/>
          <w:szCs w:val="28"/>
          <w:lang w:val="uk-UA" w:eastAsia="ru-RU"/>
          <w:rPrChange w:id="153" w:author="K.Istratenko" w:date="2020-04-29T09:36:00Z">
            <w:rPr>
              <w:rFonts w:ascii="Times New Roman" w:eastAsia="Times New Roman" w:hAnsi="Times New Roman" w:cs="Times New Roman"/>
              <w:sz w:val="28"/>
              <w:szCs w:val="28"/>
              <w:lang w:val="uk-UA" w:eastAsia="ru-RU"/>
            </w:rPr>
          </w:rPrChange>
        </w:rPr>
        <w:t>,</w:t>
      </w:r>
      <w:r w:rsidR="00532739" w:rsidRPr="000E73EA">
        <w:rPr>
          <w:rFonts w:ascii="Times New Roman" w:eastAsia="Times New Roman" w:hAnsi="Times New Roman" w:cs="Times New Roman"/>
          <w:sz w:val="28"/>
          <w:szCs w:val="28"/>
          <w:lang w:val="uk-UA" w:eastAsia="ru-RU"/>
          <w:rPrChange w:id="154" w:author="K.Istratenko" w:date="2020-04-29T09:36:00Z">
            <w:rPr>
              <w:rFonts w:ascii="Times New Roman" w:eastAsia="Times New Roman" w:hAnsi="Times New Roman" w:cs="Times New Roman"/>
              <w:sz w:val="28"/>
              <w:szCs w:val="28"/>
              <w:lang w:val="uk-UA" w:eastAsia="ru-RU"/>
            </w:rPr>
          </w:rPrChange>
        </w:rPr>
        <w:t xml:space="preserve"> </w:t>
      </w:r>
      <w:r w:rsidRPr="000E73EA">
        <w:rPr>
          <w:rFonts w:ascii="Times New Roman" w:eastAsia="Times New Roman" w:hAnsi="Times New Roman" w:cs="Times New Roman"/>
          <w:sz w:val="28"/>
          <w:szCs w:val="28"/>
          <w:lang w:val="uk-UA" w:eastAsia="ru-RU"/>
          <w:rPrChange w:id="155" w:author="K.Istratenko" w:date="2020-04-29T09:36:00Z">
            <w:rPr>
              <w:rFonts w:ascii="Times New Roman" w:eastAsia="Times New Roman" w:hAnsi="Times New Roman" w:cs="Times New Roman"/>
              <w:sz w:val="28"/>
              <w:szCs w:val="28"/>
              <w:lang w:val="uk-UA" w:eastAsia="ru-RU"/>
            </w:rPr>
          </w:rPrChange>
        </w:rPr>
        <w:t>незалежно від розміру та організаційно-правової форми.</w:t>
      </w:r>
    </w:p>
    <w:p w:rsidR="00550801" w:rsidRPr="000E73EA" w:rsidRDefault="00550801" w:rsidP="006E78AB">
      <w:pPr>
        <w:widowControl w:val="0"/>
        <w:spacing w:after="120" w:line="240" w:lineRule="auto"/>
        <w:ind w:firstLine="567"/>
        <w:jc w:val="both"/>
        <w:rPr>
          <w:rFonts w:ascii="TimesNewRomanPSMT" w:eastAsia="Times New Roman" w:hAnsi="TimesNewRomanPSMT" w:cs="TimesNewRomanPSMT"/>
          <w:sz w:val="28"/>
          <w:szCs w:val="28"/>
          <w:lang w:val="uk-UA" w:eastAsia="uk-UA"/>
          <w:rPrChange w:id="156" w:author="K.Istratenko" w:date="2020-04-29T09:36:00Z">
            <w:rPr>
              <w:rFonts w:ascii="TimesNewRomanPSMT" w:eastAsia="Times New Roman" w:hAnsi="TimesNewRomanPSMT" w:cs="TimesNewRomanPSMT"/>
              <w:sz w:val="28"/>
              <w:szCs w:val="28"/>
              <w:lang w:val="uk-UA" w:eastAsia="uk-UA"/>
            </w:rPr>
          </w:rPrChange>
        </w:rPr>
      </w:pPr>
      <w:r w:rsidRPr="000E73EA">
        <w:rPr>
          <w:rFonts w:ascii="TimesNewRomanPSMT" w:eastAsia="Times New Roman" w:hAnsi="TimesNewRomanPSMT" w:cs="TimesNewRomanPSMT"/>
          <w:sz w:val="28"/>
          <w:szCs w:val="28"/>
          <w:lang w:val="uk-UA" w:eastAsia="uk-UA"/>
          <w:rPrChange w:id="157" w:author="K.Istratenko" w:date="2020-04-29T09:36:00Z">
            <w:rPr>
              <w:rFonts w:ascii="TimesNewRomanPSMT" w:eastAsia="Times New Roman" w:hAnsi="TimesNewRomanPSMT" w:cs="TimesNewRomanPSMT"/>
              <w:sz w:val="28"/>
              <w:szCs w:val="28"/>
              <w:lang w:val="uk-UA" w:eastAsia="uk-UA"/>
            </w:rPr>
          </w:rPrChange>
        </w:rPr>
        <w:t>При проведенні спостереження використовуються КВЕД, КІСЕ.</w:t>
      </w:r>
    </w:p>
    <w:p w:rsidR="00550801" w:rsidRPr="000E73EA" w:rsidRDefault="00550801" w:rsidP="00550801">
      <w:pPr>
        <w:widowControl w:val="0"/>
        <w:spacing w:after="120" w:line="240" w:lineRule="auto"/>
        <w:ind w:firstLine="567"/>
        <w:jc w:val="both"/>
        <w:rPr>
          <w:rFonts w:ascii="Times New Roman" w:eastAsia="Times New Roman" w:hAnsi="Times New Roman" w:cs="Times New Roman"/>
          <w:sz w:val="28"/>
          <w:szCs w:val="28"/>
          <w:lang w:val="uk-UA" w:eastAsia="uk-UA"/>
          <w:rPrChange w:id="158"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159" w:author="K.Istratenko" w:date="2020-04-29T09:36:00Z">
            <w:rPr>
              <w:rFonts w:ascii="Times New Roman" w:eastAsia="Times New Roman" w:hAnsi="Times New Roman" w:cs="Times New Roman"/>
              <w:sz w:val="28"/>
              <w:szCs w:val="28"/>
              <w:lang w:val="uk-UA" w:eastAsia="uk-UA"/>
            </w:rPr>
          </w:rPrChange>
        </w:rPr>
        <w:t>Розробка та проведення розрахунків показників ДСС</w:t>
      </w:r>
      <w:r w:rsidRPr="000E73EA">
        <w:rPr>
          <w:rFonts w:ascii="Times New Roman" w:eastAsia="Times New Roman" w:hAnsi="Times New Roman" w:cs="Times New Roman"/>
          <w:sz w:val="28"/>
          <w:szCs w:val="28"/>
          <w:lang w:val="uk-UA" w:eastAsia="ru-RU"/>
          <w:rPrChange w:id="160" w:author="K.Istratenko" w:date="2020-04-29T09:36:00Z">
            <w:rPr>
              <w:rFonts w:ascii="Times New Roman" w:eastAsia="Times New Roman" w:hAnsi="Times New Roman" w:cs="Times New Roman"/>
              <w:sz w:val="28"/>
              <w:szCs w:val="28"/>
              <w:lang w:val="uk-UA" w:eastAsia="ru-RU"/>
            </w:rPr>
          </w:rPrChange>
        </w:rPr>
        <w:t xml:space="preserve"> за змінами</w:t>
      </w:r>
      <w:r w:rsidRPr="000E73EA">
        <w:rPr>
          <w:rFonts w:ascii="Times New Roman" w:eastAsia="Times New Roman" w:hAnsi="Times New Roman" w:cs="Times New Roman"/>
          <w:sz w:val="28"/>
          <w:szCs w:val="28"/>
          <w:lang w:val="uk-UA" w:eastAsia="uk-UA"/>
          <w:rPrChange w:id="161" w:author="K.Istratenko" w:date="2020-04-29T09:36:00Z">
            <w:rPr>
              <w:rFonts w:ascii="Times New Roman" w:eastAsia="Times New Roman" w:hAnsi="Times New Roman" w:cs="Times New Roman"/>
              <w:sz w:val="28"/>
              <w:szCs w:val="28"/>
              <w:lang w:val="uk-UA" w:eastAsia="uk-UA"/>
            </w:rPr>
          </w:rPrChange>
        </w:rPr>
        <w:t xml:space="preserve"> тарифів на </w:t>
      </w:r>
      <w:r w:rsidR="00D6505D" w:rsidRPr="000E73EA">
        <w:rPr>
          <w:rFonts w:ascii="Times New Roman" w:eastAsia="Times New Roman" w:hAnsi="Times New Roman" w:cs="Times New Roman"/>
          <w:sz w:val="28"/>
          <w:szCs w:val="28"/>
          <w:lang w:val="uk-UA" w:eastAsia="ru-RU"/>
          <w:rPrChange w:id="162" w:author="K.Istratenko" w:date="2020-04-29T09:36:00Z">
            <w:rPr>
              <w:rFonts w:ascii="Times New Roman" w:eastAsia="Times New Roman" w:hAnsi="Times New Roman" w:cs="Times New Roman"/>
              <w:sz w:val="28"/>
              <w:szCs w:val="28"/>
              <w:lang w:val="uk-UA" w:eastAsia="ru-RU"/>
            </w:rPr>
          </w:rPrChange>
        </w:rPr>
        <w:t>послуги пошти та зв'язку для підприємств, установ, організацій</w:t>
      </w:r>
      <w:r w:rsidR="00D6505D" w:rsidRPr="000E73EA">
        <w:rPr>
          <w:rFonts w:ascii="TimesNewRomanPSMT" w:eastAsia="Times New Roman" w:hAnsi="TimesNewRomanPSMT" w:cs="TimesNewRomanPSMT"/>
          <w:sz w:val="28"/>
          <w:szCs w:val="28"/>
          <w:lang w:val="uk-UA" w:eastAsia="uk-UA"/>
          <w:rPrChange w:id="163" w:author="K.Istratenko" w:date="2020-04-29T09:36:00Z">
            <w:rPr>
              <w:rFonts w:ascii="TimesNewRomanPSMT" w:eastAsia="Times New Roman" w:hAnsi="TimesNewRomanPSMT" w:cs="TimesNewRomanPSMT"/>
              <w:sz w:val="28"/>
              <w:szCs w:val="28"/>
              <w:lang w:val="uk-UA" w:eastAsia="uk-UA"/>
            </w:rPr>
          </w:rPrChange>
        </w:rPr>
        <w:t xml:space="preserve"> </w:t>
      </w:r>
      <w:r w:rsidRPr="000E73EA">
        <w:rPr>
          <w:rFonts w:ascii="Times New Roman" w:eastAsia="Times New Roman" w:hAnsi="Times New Roman" w:cs="Times New Roman"/>
          <w:sz w:val="28"/>
          <w:szCs w:val="28"/>
          <w:lang w:val="uk-UA" w:eastAsia="uk-UA"/>
          <w:rPrChange w:id="164" w:author="K.Istratenko" w:date="2020-04-29T09:36:00Z">
            <w:rPr>
              <w:rFonts w:ascii="Times New Roman" w:eastAsia="Times New Roman" w:hAnsi="Times New Roman" w:cs="Times New Roman"/>
              <w:sz w:val="28"/>
              <w:szCs w:val="28"/>
              <w:lang w:val="uk-UA" w:eastAsia="uk-UA"/>
            </w:rPr>
          </w:rPrChange>
        </w:rPr>
        <w:t>здійснюються на державному рівні в цілому по Україні.</w:t>
      </w:r>
    </w:p>
    <w:p w:rsidR="00147A7F" w:rsidRPr="000E73EA" w:rsidRDefault="00147A7F" w:rsidP="00FA06F4">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165" w:author="K.Istratenko" w:date="2020-04-29T09:36:00Z">
            <w:rPr>
              <w:rFonts w:ascii="TimesNewRomanPS-BoldMT" w:eastAsia="Times New Roman" w:hAnsi="TimesNewRomanPS-BoldMT" w:cs="TimesNewRomanPS-BoldMT"/>
              <w:b/>
              <w:bCs/>
              <w:sz w:val="28"/>
              <w:szCs w:val="28"/>
              <w:lang w:val="uk-UA" w:eastAsia="uk-UA"/>
            </w:rPr>
          </w:rPrChange>
        </w:rPr>
      </w:pPr>
    </w:p>
    <w:p w:rsidR="00B72D0B" w:rsidRPr="000E73EA" w:rsidRDefault="00B72D0B" w:rsidP="00FA06F4">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166" w:author="K.Istratenko" w:date="2020-04-29T09:36:00Z">
            <w:rPr>
              <w:rFonts w:ascii="TimesNewRomanPS-BoldMT" w:eastAsia="Times New Roman" w:hAnsi="TimesNewRomanPS-BoldMT" w:cs="TimesNewRomanPS-BoldMT"/>
              <w:b/>
              <w:bCs/>
              <w:sz w:val="28"/>
              <w:szCs w:val="28"/>
              <w:lang w:val="uk-UA" w:eastAsia="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167"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168" w:author="K.Istratenko" w:date="2020-04-29T09:36:00Z">
            <w:rPr>
              <w:rFonts w:ascii="TimesNewRomanPS-BoldMT" w:eastAsia="Times New Roman" w:hAnsi="TimesNewRomanPS-BoldMT" w:cs="TimesNewRomanPS-BoldMT"/>
              <w:b/>
              <w:bCs/>
              <w:sz w:val="28"/>
              <w:szCs w:val="28"/>
              <w:lang w:val="uk-UA" w:eastAsia="uk-UA"/>
            </w:rPr>
          </w:rPrChange>
        </w:rPr>
        <w:t xml:space="preserve">2.2. </w:t>
      </w:r>
      <w:r w:rsidRPr="000E73EA">
        <w:rPr>
          <w:rFonts w:ascii="TimesNewRomanPSMT" w:eastAsia="Times New Roman" w:hAnsi="TimesNewRomanPSMT" w:cs="TimesNewRomanPSMT"/>
          <w:b/>
          <w:bCs/>
          <w:sz w:val="28"/>
          <w:szCs w:val="28"/>
          <w:lang w:val="uk-UA" w:eastAsia="uk-UA"/>
          <w:rPrChange w:id="169" w:author="K.Istratenko" w:date="2020-04-29T09:36:00Z">
            <w:rPr>
              <w:rFonts w:ascii="TimesNewRomanPSMT" w:eastAsia="Times New Roman" w:hAnsi="TimesNewRomanPSMT" w:cs="TimesNewRomanPSMT"/>
              <w:b/>
              <w:bCs/>
              <w:sz w:val="28"/>
              <w:szCs w:val="28"/>
              <w:lang w:val="uk-UA" w:eastAsia="uk-UA"/>
            </w:rPr>
          </w:rPrChange>
        </w:rPr>
        <w:t>Точність</w:t>
      </w:r>
    </w:p>
    <w:p w:rsidR="00FA06F4" w:rsidRPr="000E73EA" w:rsidRDefault="00FA06F4" w:rsidP="00267582">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170" w:author="K.Istratenko" w:date="2020-04-29T09:36:00Z">
            <w:rPr>
              <w:rFonts w:ascii="TimesNewRomanPSMT" w:eastAsia="Times New Roman" w:hAnsi="TimesNewRomanPSMT" w:cs="TimesNewRomanPSMT"/>
              <w:b/>
              <w:bCs/>
              <w:sz w:val="28"/>
              <w:szCs w:val="28"/>
              <w:lang w:val="uk-UA" w:eastAsia="uk-UA"/>
            </w:rPr>
          </w:rPrChange>
        </w:rPr>
      </w:pPr>
    </w:p>
    <w:p w:rsidR="00FA06F4" w:rsidRPr="000E73EA" w:rsidRDefault="00FA06F4" w:rsidP="00096723">
      <w:pPr>
        <w:widowControl w:val="0"/>
        <w:spacing w:after="120" w:line="240" w:lineRule="auto"/>
        <w:ind w:firstLine="567"/>
        <w:jc w:val="both"/>
        <w:rPr>
          <w:rFonts w:ascii="Times New Roman" w:eastAsia="Times New Roman" w:hAnsi="Times New Roman" w:cs="Times New Roman"/>
          <w:i/>
          <w:color w:val="000000"/>
          <w:sz w:val="28"/>
          <w:szCs w:val="28"/>
          <w:lang w:val="uk-UA"/>
          <w:rPrChange w:id="171" w:author="K.Istratenko" w:date="2020-04-29T09:36:00Z">
            <w:rPr>
              <w:rFonts w:ascii="Times New Roman" w:eastAsia="Times New Roman" w:hAnsi="Times New Roman" w:cs="Times New Roman"/>
              <w:i/>
              <w:color w:val="000000"/>
              <w:sz w:val="28"/>
              <w:szCs w:val="28"/>
              <w:lang w:val="uk-UA"/>
            </w:rPr>
          </w:rPrChange>
        </w:rPr>
      </w:pPr>
      <w:r w:rsidRPr="000E73EA">
        <w:rPr>
          <w:rFonts w:ascii="Times New Roman" w:eastAsia="Times New Roman" w:hAnsi="Times New Roman" w:cs="Times New Roman"/>
          <w:i/>
          <w:color w:val="000000"/>
          <w:sz w:val="28"/>
          <w:szCs w:val="28"/>
          <w:lang w:val="uk-UA"/>
          <w:rPrChange w:id="172" w:author="K.Istratenko" w:date="2020-04-29T09:36:00Z">
            <w:rPr>
              <w:rFonts w:ascii="Times New Roman" w:eastAsia="Times New Roman" w:hAnsi="Times New Roman" w:cs="Times New Roman"/>
              <w:i/>
              <w:color w:val="000000"/>
              <w:sz w:val="28"/>
              <w:szCs w:val="28"/>
              <w:lang w:val="uk-UA"/>
            </w:rPr>
          </w:rPrChange>
        </w:rPr>
        <w:t xml:space="preserve">Точність </w:t>
      </w:r>
      <w:r w:rsidRPr="000E73EA">
        <w:rPr>
          <w:rFonts w:ascii="Times New Roman" w:eastAsia="Times New Roman" w:hAnsi="Times New Roman" w:cs="Times New Roman"/>
          <w:i/>
          <w:sz w:val="28"/>
          <w:szCs w:val="28"/>
          <w:lang w:val="uk-UA"/>
          <w:rPrChange w:id="173" w:author="K.Istratenko" w:date="2020-04-29T09:36:00Z">
            <w:rPr>
              <w:rFonts w:ascii="Times New Roman" w:eastAsia="Times New Roman" w:hAnsi="Times New Roman" w:cs="Times New Roman"/>
              <w:i/>
              <w:sz w:val="28"/>
              <w:szCs w:val="28"/>
              <w:lang w:val="uk-UA"/>
            </w:rPr>
          </w:rPrChange>
        </w:rPr>
        <w:t>–</w:t>
      </w:r>
      <w:r w:rsidRPr="000E73EA">
        <w:rPr>
          <w:rFonts w:ascii="Times New Roman" w:eastAsia="Times New Roman" w:hAnsi="Times New Roman" w:cs="Times New Roman"/>
          <w:i/>
          <w:color w:val="000000"/>
          <w:sz w:val="28"/>
          <w:szCs w:val="28"/>
          <w:lang w:val="uk-UA"/>
          <w:rPrChange w:id="174" w:author="K.Istratenko" w:date="2020-04-29T09:36:00Z">
            <w:rPr>
              <w:rFonts w:ascii="Times New Roman" w:eastAsia="Times New Roman" w:hAnsi="Times New Roman" w:cs="Times New Roman"/>
              <w:i/>
              <w:color w:val="000000"/>
              <w:sz w:val="28"/>
              <w:szCs w:val="28"/>
              <w:lang w:val="uk-UA"/>
            </w:rPr>
          </w:rPrChange>
        </w:rPr>
        <w:t xml:space="preserve"> це</w:t>
      </w:r>
      <w:r w:rsidRPr="000E73EA">
        <w:rPr>
          <w:rFonts w:ascii="Times New Roman" w:eastAsia="Times New Roman" w:hAnsi="Times New Roman" w:cs="Times New Roman"/>
          <w:color w:val="000000"/>
          <w:sz w:val="15"/>
          <w:szCs w:val="15"/>
          <w:lang w:val="uk-UA"/>
          <w:rPrChange w:id="175" w:author="K.Istratenko" w:date="2020-04-29T09:36:00Z">
            <w:rPr>
              <w:rFonts w:ascii="Times New Roman" w:eastAsia="Times New Roman" w:hAnsi="Times New Roman" w:cs="Times New Roman"/>
              <w:color w:val="000000"/>
              <w:sz w:val="15"/>
              <w:szCs w:val="15"/>
              <w:lang w:val="uk-UA"/>
            </w:rPr>
          </w:rPrChange>
        </w:rPr>
        <w:t xml:space="preserve"> </w:t>
      </w:r>
      <w:r w:rsidRPr="000E73EA">
        <w:rPr>
          <w:rFonts w:ascii="Times New Roman" w:eastAsia="Times New Roman" w:hAnsi="Times New Roman" w:cs="Times New Roman"/>
          <w:i/>
          <w:color w:val="000000"/>
          <w:sz w:val="28"/>
          <w:szCs w:val="28"/>
          <w:lang w:val="uk-UA"/>
          <w:rPrChange w:id="176" w:author="K.Istratenko" w:date="2020-04-29T09:36:00Z">
            <w:rPr>
              <w:rFonts w:ascii="Times New Roman" w:eastAsia="Times New Roman" w:hAnsi="Times New Roman" w:cs="Times New Roman"/>
              <w:i/>
              <w:color w:val="000000"/>
              <w:sz w:val="28"/>
              <w:szCs w:val="28"/>
              <w:lang w:val="uk-UA"/>
            </w:rPr>
          </w:rPrChange>
        </w:rPr>
        <w:t xml:space="preserve">ступінь наближеності розрахунку до дійсних значень. </w:t>
      </w:r>
    </w:p>
    <w:p w:rsidR="00F24F9C" w:rsidRPr="000E73EA" w:rsidRDefault="00DA7B35" w:rsidP="001C0F4D">
      <w:pPr>
        <w:widowControl w:val="0"/>
        <w:spacing w:after="120" w:line="240" w:lineRule="auto"/>
        <w:ind w:firstLine="567"/>
        <w:jc w:val="both"/>
        <w:rPr>
          <w:rFonts w:ascii="TimesNewRomanPSMT" w:eastAsia="Times New Roman" w:hAnsi="TimesNewRomanPSMT" w:cs="TimesNewRomanPSMT"/>
          <w:sz w:val="28"/>
          <w:szCs w:val="28"/>
          <w:lang w:val="uk-UA" w:eastAsia="uk-UA"/>
          <w:rPrChange w:id="177" w:author="K.Istratenko" w:date="2020-04-29T09:36:00Z">
            <w:rPr>
              <w:rFonts w:ascii="TimesNewRomanPSMT" w:eastAsia="Times New Roman" w:hAnsi="TimesNewRomanPSMT" w:cs="TimesNewRomanPSMT"/>
              <w:sz w:val="28"/>
              <w:szCs w:val="28"/>
              <w:lang w:val="uk-UA" w:eastAsia="uk-UA"/>
            </w:rPr>
          </w:rPrChange>
        </w:rPr>
      </w:pPr>
      <w:r w:rsidRPr="000E73EA">
        <w:rPr>
          <w:rFonts w:ascii="TimesNewRomanPSMT" w:eastAsia="Times New Roman" w:hAnsi="TimesNewRomanPSMT" w:cs="TimesNewRomanPSMT"/>
          <w:sz w:val="28"/>
          <w:szCs w:val="28"/>
          <w:lang w:val="uk-UA" w:eastAsia="uk-UA"/>
          <w:rPrChange w:id="178" w:author="K.Istratenko" w:date="2020-04-29T09:36:00Z">
            <w:rPr>
              <w:rFonts w:ascii="TimesNewRomanPSMT" w:eastAsia="Times New Roman" w:hAnsi="TimesNewRomanPSMT" w:cs="TimesNewRomanPSMT"/>
              <w:sz w:val="28"/>
              <w:szCs w:val="28"/>
              <w:lang w:val="uk-UA" w:eastAsia="uk-UA"/>
            </w:rPr>
          </w:rPrChange>
        </w:rPr>
        <w:t xml:space="preserve">Відповідно до </w:t>
      </w:r>
      <w:r w:rsidRPr="000E73EA">
        <w:rPr>
          <w:rFonts w:ascii="Times New Roman" w:eastAsia="Times New Roman" w:hAnsi="Times New Roman" w:cs="Times New Roman"/>
          <w:sz w:val="28"/>
          <w:szCs w:val="28"/>
          <w:lang w:val="uk-UA" w:eastAsia="ru-RU"/>
          <w:rPrChange w:id="179" w:author="K.Istratenko" w:date="2020-04-29T09:36:00Z">
            <w:rPr>
              <w:rFonts w:ascii="Times New Roman" w:eastAsia="Times New Roman" w:hAnsi="Times New Roman" w:cs="Times New Roman"/>
              <w:sz w:val="28"/>
              <w:szCs w:val="28"/>
              <w:lang w:val="uk-UA" w:eastAsia="ru-RU"/>
            </w:rPr>
          </w:rPrChange>
        </w:rPr>
        <w:t xml:space="preserve">Методологічних положень </w:t>
      </w:r>
      <w:r w:rsidR="00FA06F4" w:rsidRPr="000E73EA">
        <w:rPr>
          <w:rFonts w:ascii="TimesNewRomanPSMT" w:eastAsia="Times New Roman" w:hAnsi="TimesNewRomanPSMT" w:cs="TimesNewRomanPSMT"/>
          <w:sz w:val="28"/>
          <w:szCs w:val="28"/>
          <w:lang w:val="uk-UA" w:eastAsia="uk-UA"/>
          <w:rPrChange w:id="180" w:author="K.Istratenko" w:date="2020-04-29T09:36:00Z">
            <w:rPr>
              <w:rFonts w:ascii="TimesNewRomanPSMT" w:eastAsia="Times New Roman" w:hAnsi="TimesNewRomanPSMT" w:cs="TimesNewRomanPSMT"/>
              <w:sz w:val="28"/>
              <w:szCs w:val="28"/>
              <w:lang w:val="uk-UA" w:eastAsia="uk-UA"/>
            </w:rPr>
          </w:rPrChange>
        </w:rPr>
        <w:t xml:space="preserve">спостереження </w:t>
      </w:r>
      <w:r w:rsidRPr="000E73EA">
        <w:rPr>
          <w:rFonts w:ascii="TimesNewRomanPSMT" w:eastAsia="Times New Roman" w:hAnsi="TimesNewRomanPSMT" w:cs="TimesNewRomanPSMT"/>
          <w:sz w:val="28"/>
          <w:szCs w:val="28"/>
          <w:lang w:val="uk-UA" w:eastAsia="uk-UA"/>
          <w:rPrChange w:id="181" w:author="K.Istratenko" w:date="2020-04-29T09:36:00Z">
            <w:rPr>
              <w:rFonts w:ascii="TimesNewRomanPSMT" w:eastAsia="Times New Roman" w:hAnsi="TimesNewRomanPSMT" w:cs="TimesNewRomanPSMT"/>
              <w:sz w:val="28"/>
              <w:szCs w:val="28"/>
              <w:lang w:val="uk-UA" w:eastAsia="uk-UA"/>
            </w:rPr>
          </w:rPrChange>
        </w:rPr>
        <w:t xml:space="preserve">за </w:t>
      </w:r>
      <w:r w:rsidRPr="000E73EA">
        <w:rPr>
          <w:rFonts w:ascii="TimesNewRomanPSMT" w:eastAsia="Times New Roman" w:hAnsi="TimesNewRomanPSMT" w:cs="TimesNewRomanPSMT"/>
          <w:iCs/>
          <w:sz w:val="28"/>
          <w:szCs w:val="28"/>
          <w:lang w:val="uk-UA" w:eastAsia="uk-UA"/>
          <w:rPrChange w:id="182" w:author="K.Istratenko" w:date="2020-04-29T09:36:00Z">
            <w:rPr>
              <w:rFonts w:ascii="TimesNewRomanPSMT" w:eastAsia="Times New Roman" w:hAnsi="TimesNewRomanPSMT" w:cs="TimesNewRomanPSMT"/>
              <w:iCs/>
              <w:sz w:val="28"/>
              <w:szCs w:val="28"/>
              <w:lang w:val="uk-UA" w:eastAsia="uk-UA"/>
            </w:rPr>
          </w:rPrChange>
        </w:rPr>
        <w:t>ступенем охоплення одиниць є</w:t>
      </w:r>
      <w:r w:rsidRPr="000E73EA">
        <w:rPr>
          <w:rFonts w:ascii="TimesNewRomanPSMT" w:eastAsia="Times New Roman" w:hAnsi="TimesNewRomanPSMT" w:cs="TimesNewRomanPSMT"/>
          <w:sz w:val="28"/>
          <w:szCs w:val="28"/>
          <w:lang w:val="uk-UA" w:eastAsia="uk-UA"/>
          <w:rPrChange w:id="183" w:author="K.Istratenko" w:date="2020-04-29T09:36:00Z">
            <w:rPr>
              <w:rFonts w:ascii="TimesNewRomanPSMT" w:eastAsia="Times New Roman" w:hAnsi="TimesNewRomanPSMT" w:cs="TimesNewRomanPSMT"/>
              <w:sz w:val="28"/>
              <w:szCs w:val="28"/>
              <w:lang w:val="uk-UA" w:eastAsia="uk-UA"/>
            </w:rPr>
          </w:rPrChange>
        </w:rPr>
        <w:t xml:space="preserve"> несуцільним, </w:t>
      </w:r>
      <w:r w:rsidR="00FA06F4" w:rsidRPr="000E73EA">
        <w:rPr>
          <w:rFonts w:ascii="TimesNewRomanPSMT" w:eastAsia="Times New Roman" w:hAnsi="TimesNewRomanPSMT" w:cs="TimesNewRomanPSMT"/>
          <w:sz w:val="28"/>
          <w:szCs w:val="28"/>
          <w:lang w:val="uk-UA" w:eastAsia="uk-UA"/>
          <w:rPrChange w:id="184" w:author="K.Istratenko" w:date="2020-04-29T09:36:00Z">
            <w:rPr>
              <w:rFonts w:ascii="TimesNewRomanPSMT" w:eastAsia="Times New Roman" w:hAnsi="TimesNewRomanPSMT" w:cs="TimesNewRomanPSMT"/>
              <w:sz w:val="28"/>
              <w:szCs w:val="28"/>
              <w:lang w:val="uk-UA" w:eastAsia="uk-UA"/>
            </w:rPr>
          </w:rPrChange>
        </w:rPr>
        <w:t xml:space="preserve">проводиться </w:t>
      </w:r>
      <w:r w:rsidR="00F24F9C" w:rsidRPr="000E73EA">
        <w:rPr>
          <w:rFonts w:ascii="TimesNewRomanPSMT" w:eastAsia="Times New Roman" w:hAnsi="TimesNewRomanPSMT" w:cs="TimesNewRomanPSMT"/>
          <w:sz w:val="28"/>
          <w:szCs w:val="28"/>
          <w:lang w:val="uk-UA" w:eastAsia="uk-UA"/>
          <w:rPrChange w:id="185" w:author="K.Istratenko" w:date="2020-04-29T09:36:00Z">
            <w:rPr>
              <w:rFonts w:ascii="TimesNewRomanPSMT" w:eastAsia="Times New Roman" w:hAnsi="TimesNewRomanPSMT" w:cs="TimesNewRomanPSMT"/>
              <w:sz w:val="28"/>
              <w:szCs w:val="28"/>
              <w:lang w:val="uk-UA" w:eastAsia="uk-UA"/>
            </w:rPr>
          </w:rPrChange>
        </w:rPr>
        <w:t>з квартальною періодичністю.</w:t>
      </w:r>
    </w:p>
    <w:p w:rsidR="00FA06F4" w:rsidRPr="000E73EA" w:rsidRDefault="00F24F9C" w:rsidP="001C0F4D">
      <w:pPr>
        <w:widowControl w:val="0"/>
        <w:spacing w:after="120" w:line="240" w:lineRule="auto"/>
        <w:ind w:firstLine="567"/>
        <w:jc w:val="both"/>
        <w:rPr>
          <w:rFonts w:ascii="Times New Roman" w:eastAsia="Times New Roman" w:hAnsi="Times New Roman" w:cs="Times New Roman"/>
          <w:sz w:val="28"/>
          <w:szCs w:val="28"/>
          <w:lang w:val="uk-UA" w:eastAsia="ru-RU"/>
          <w:rPrChange w:id="186" w:author="K.Istratenko" w:date="2020-04-29T09:36:00Z">
            <w:rPr>
              <w:rFonts w:ascii="Times New Roman" w:eastAsia="Times New Roman" w:hAnsi="Times New Roman" w:cs="Times New Roman"/>
              <w:sz w:val="28"/>
              <w:szCs w:val="28"/>
              <w:lang w:val="uk-UA" w:eastAsia="ru-RU"/>
            </w:rPr>
          </w:rPrChange>
        </w:rPr>
      </w:pPr>
      <w:r w:rsidRPr="000E73EA">
        <w:rPr>
          <w:rFonts w:ascii="Times New Roman" w:eastAsia="Times New Roman" w:hAnsi="Times New Roman" w:cs="Times New Roman"/>
          <w:sz w:val="28"/>
          <w:szCs w:val="28"/>
          <w:lang w:val="uk-UA" w:eastAsia="ru-RU"/>
          <w:rPrChange w:id="187" w:author="K.Istratenko" w:date="2020-04-29T09:36:00Z">
            <w:rPr>
              <w:rFonts w:ascii="Times New Roman" w:eastAsia="Times New Roman" w:hAnsi="Times New Roman" w:cs="Times New Roman"/>
              <w:sz w:val="28"/>
              <w:szCs w:val="28"/>
              <w:lang w:val="uk-UA" w:eastAsia="ru-RU"/>
            </w:rPr>
          </w:rPrChange>
        </w:rPr>
        <w:t>Р</w:t>
      </w:r>
      <w:r w:rsidR="00FA06F4" w:rsidRPr="000E73EA">
        <w:rPr>
          <w:rFonts w:ascii="Times New Roman" w:eastAsia="Times New Roman" w:hAnsi="Times New Roman" w:cs="Times New Roman"/>
          <w:sz w:val="28"/>
          <w:szCs w:val="28"/>
          <w:lang w:val="uk-UA" w:eastAsia="ru-RU"/>
          <w:rPrChange w:id="188" w:author="K.Istratenko" w:date="2020-04-29T09:36:00Z">
            <w:rPr>
              <w:rFonts w:ascii="Times New Roman" w:eastAsia="Times New Roman" w:hAnsi="Times New Roman" w:cs="Times New Roman"/>
              <w:sz w:val="28"/>
              <w:szCs w:val="28"/>
              <w:lang w:val="uk-UA" w:eastAsia="ru-RU"/>
            </w:rPr>
          </w:rPrChange>
        </w:rPr>
        <w:t xml:space="preserve">озрахунки індексів тарифів здійснюються за послугами-представниками. </w:t>
      </w:r>
    </w:p>
    <w:p w:rsidR="002D10E4" w:rsidRPr="000E73EA" w:rsidRDefault="002D10E4" w:rsidP="001C0F4D">
      <w:pPr>
        <w:widowControl w:val="0"/>
        <w:spacing w:after="120" w:line="240" w:lineRule="auto"/>
        <w:ind w:firstLine="567"/>
        <w:jc w:val="both"/>
        <w:rPr>
          <w:rFonts w:ascii="Times New Roman" w:eastAsia="Times New Roman" w:hAnsi="Times New Roman" w:cs="Times New Roman"/>
          <w:sz w:val="28"/>
          <w:szCs w:val="28"/>
          <w:lang w:val="uk-UA" w:eastAsia="ru-RU"/>
          <w:rPrChange w:id="189" w:author="K.Istratenko" w:date="2020-04-29T09:36:00Z">
            <w:rPr>
              <w:rFonts w:ascii="Times New Roman" w:eastAsia="Times New Roman" w:hAnsi="Times New Roman" w:cs="Times New Roman"/>
              <w:sz w:val="28"/>
              <w:szCs w:val="28"/>
              <w:lang w:val="uk-UA" w:eastAsia="ru-RU"/>
            </w:rPr>
          </w:rPrChange>
        </w:rPr>
      </w:pPr>
      <w:r w:rsidRPr="000E73EA">
        <w:rPr>
          <w:rFonts w:ascii="TimesNewRomanPSMT" w:eastAsia="Times New Roman" w:hAnsi="TimesNewRomanPSMT" w:cs="TimesNewRomanPSMT"/>
          <w:sz w:val="28"/>
          <w:szCs w:val="28"/>
          <w:lang w:val="uk-UA" w:eastAsia="uk-UA"/>
          <w:rPrChange w:id="190" w:author="K.Istratenko" w:date="2020-04-29T09:36:00Z">
            <w:rPr>
              <w:rFonts w:ascii="TimesNewRomanPSMT" w:eastAsia="Times New Roman" w:hAnsi="TimesNewRomanPSMT" w:cs="TimesNewRomanPSMT"/>
              <w:sz w:val="28"/>
              <w:szCs w:val="28"/>
              <w:lang w:val="uk-UA" w:eastAsia="uk-UA"/>
            </w:rPr>
          </w:rPrChange>
        </w:rPr>
        <w:t>Для забезпечення репрезентативності розрахунків здійснюється відбір видів послуг та послуг-</w:t>
      </w:r>
      <w:r w:rsidRPr="000E73EA">
        <w:rPr>
          <w:rFonts w:ascii="Times New Roman" w:eastAsia="Times New Roman" w:hAnsi="Times New Roman" w:cs="Times New Roman"/>
          <w:sz w:val="28"/>
          <w:szCs w:val="28"/>
          <w:lang w:val="uk-UA" w:eastAsia="ru-RU"/>
          <w:rPrChange w:id="191" w:author="K.Istratenko" w:date="2020-04-29T09:36:00Z">
            <w:rPr>
              <w:rFonts w:ascii="Times New Roman" w:eastAsia="Times New Roman" w:hAnsi="Times New Roman" w:cs="Times New Roman"/>
              <w:sz w:val="28"/>
              <w:szCs w:val="28"/>
              <w:lang w:val="uk-UA" w:eastAsia="ru-RU"/>
            </w:rPr>
          </w:rPrChange>
        </w:rPr>
        <w:t xml:space="preserve">представників, доходи від надання яких переважають у загальному обсязі наданих послуг пошти та зв’язку. Обрані види послуг та послуги-представники характеризуються відносною стабільністю властивостей, мають наступність у часі та відображають динаміку тарифів </w:t>
      </w:r>
      <w:r w:rsidRPr="000E73EA">
        <w:rPr>
          <w:rFonts w:ascii="TimesNewRomanPSMT" w:eastAsia="Times New Roman" w:hAnsi="TimesNewRomanPSMT" w:cs="TimesNewRomanPSMT"/>
          <w:sz w:val="28"/>
          <w:szCs w:val="28"/>
          <w:lang w:val="uk-UA" w:eastAsia="uk-UA"/>
          <w:rPrChange w:id="192" w:author="K.Istratenko" w:date="2020-04-29T09:36:00Z">
            <w:rPr>
              <w:rFonts w:ascii="TimesNewRomanPSMT" w:eastAsia="Times New Roman" w:hAnsi="TimesNewRomanPSMT" w:cs="TimesNewRomanPSMT"/>
              <w:sz w:val="28"/>
              <w:szCs w:val="28"/>
              <w:lang w:val="uk-UA" w:eastAsia="uk-UA"/>
            </w:rPr>
          </w:rPrChange>
        </w:rPr>
        <w:t xml:space="preserve">на </w:t>
      </w:r>
      <w:r w:rsidRPr="000E73EA">
        <w:rPr>
          <w:rFonts w:ascii="Times New Roman" w:eastAsia="Times New Roman" w:hAnsi="Times New Roman" w:cs="Times New Roman"/>
          <w:sz w:val="28"/>
          <w:szCs w:val="28"/>
          <w:lang w:val="uk-UA" w:eastAsia="ru-RU"/>
          <w:rPrChange w:id="193" w:author="K.Istratenko" w:date="2020-04-29T09:36:00Z">
            <w:rPr>
              <w:rFonts w:ascii="Times New Roman" w:eastAsia="Times New Roman" w:hAnsi="Times New Roman" w:cs="Times New Roman"/>
              <w:sz w:val="28"/>
              <w:szCs w:val="28"/>
              <w:lang w:val="uk-UA" w:eastAsia="ru-RU"/>
            </w:rPr>
          </w:rPrChange>
        </w:rPr>
        <w:t xml:space="preserve">послуги пошти та зв’язку для підприємств, установ, організацій. </w:t>
      </w:r>
    </w:p>
    <w:p w:rsidR="00194D74" w:rsidRPr="000E73EA" w:rsidRDefault="002D10E4" w:rsidP="001C0F4D">
      <w:pPr>
        <w:widowControl w:val="0"/>
        <w:spacing w:after="120" w:line="240" w:lineRule="auto"/>
        <w:ind w:firstLine="567"/>
        <w:jc w:val="both"/>
        <w:rPr>
          <w:rFonts w:ascii="Times New Roman" w:eastAsia="Times New Roman" w:hAnsi="Times New Roman" w:cs="Times New Roman"/>
          <w:sz w:val="28"/>
          <w:szCs w:val="28"/>
          <w:lang w:val="uk-UA" w:eastAsia="uk-UA"/>
          <w:rPrChange w:id="194" w:author="K.Istratenko" w:date="2020-04-29T09:36:00Z">
            <w:rPr>
              <w:rFonts w:ascii="Times New Roman" w:eastAsia="Times New Roman" w:hAnsi="Times New Roman" w:cs="Times New Roman"/>
              <w:sz w:val="28"/>
              <w:szCs w:val="28"/>
              <w:lang w:val="uk-UA" w:eastAsia="uk-UA"/>
            </w:rPr>
          </w:rPrChange>
        </w:rPr>
      </w:pPr>
      <w:r w:rsidRPr="000E73EA">
        <w:rPr>
          <w:rFonts w:ascii="TimesNewRomanPSMT" w:eastAsia="Times New Roman" w:hAnsi="TimesNewRomanPSMT" w:cs="TimesNewRomanPSMT"/>
          <w:sz w:val="28"/>
          <w:szCs w:val="28"/>
          <w:lang w:val="uk-UA" w:eastAsia="uk-UA"/>
          <w:rPrChange w:id="195" w:author="K.Istratenko" w:date="2020-04-29T09:36:00Z">
            <w:rPr>
              <w:rFonts w:ascii="TimesNewRomanPSMT" w:eastAsia="Times New Roman" w:hAnsi="TimesNewRomanPSMT" w:cs="TimesNewRomanPSMT"/>
              <w:sz w:val="28"/>
              <w:szCs w:val="28"/>
              <w:lang w:val="uk-UA" w:eastAsia="uk-UA"/>
            </w:rPr>
          </w:rPrChange>
        </w:rPr>
        <w:t xml:space="preserve">Для розрахунків індексів тарифів на послуги пошти та зв’язку </w:t>
      </w:r>
      <w:r w:rsidRPr="000E73EA">
        <w:rPr>
          <w:rFonts w:ascii="Times New Roman" w:eastAsia="Times New Roman" w:hAnsi="Times New Roman" w:cs="Times New Roman"/>
          <w:sz w:val="28"/>
          <w:szCs w:val="28"/>
          <w:lang w:val="uk-UA" w:eastAsia="uk-UA"/>
          <w:rPrChange w:id="196" w:author="K.Istratenko" w:date="2020-04-29T09:36:00Z">
            <w:rPr>
              <w:rFonts w:ascii="Times New Roman" w:eastAsia="Times New Roman" w:hAnsi="Times New Roman" w:cs="Times New Roman"/>
              <w:sz w:val="28"/>
              <w:szCs w:val="28"/>
              <w:lang w:val="uk-UA" w:eastAsia="uk-UA"/>
            </w:rPr>
          </w:rPrChange>
        </w:rPr>
        <w:t xml:space="preserve">(крім мобільного (стільникового) зв'язку) відбираються </w:t>
      </w:r>
      <w:r w:rsidR="00F24F9C" w:rsidRPr="000E73EA">
        <w:rPr>
          <w:rFonts w:ascii="Times New Roman" w:eastAsia="Times New Roman" w:hAnsi="Times New Roman" w:cs="Times New Roman"/>
          <w:sz w:val="28"/>
          <w:szCs w:val="28"/>
          <w:lang w:val="uk-UA" w:eastAsia="uk-UA"/>
          <w:rPrChange w:id="197" w:author="K.Istratenko" w:date="2020-04-29T09:36:00Z">
            <w:rPr>
              <w:rFonts w:ascii="Times New Roman" w:eastAsia="Times New Roman" w:hAnsi="Times New Roman" w:cs="Times New Roman"/>
              <w:sz w:val="28"/>
              <w:szCs w:val="28"/>
              <w:lang w:val="uk-UA" w:eastAsia="uk-UA"/>
            </w:rPr>
          </w:rPrChange>
        </w:rPr>
        <w:t>підприємства</w:t>
      </w:r>
      <w:r w:rsidRPr="000E73EA">
        <w:rPr>
          <w:rFonts w:ascii="Times New Roman" w:eastAsia="Times New Roman" w:hAnsi="Times New Roman" w:cs="Times New Roman"/>
          <w:sz w:val="28"/>
          <w:szCs w:val="28"/>
          <w:lang w:val="uk-UA" w:eastAsia="uk-UA"/>
          <w:rPrChange w:id="198" w:author="K.Istratenko" w:date="2020-04-29T09:36:00Z">
            <w:rPr>
              <w:rFonts w:ascii="Times New Roman" w:eastAsia="Times New Roman" w:hAnsi="Times New Roman" w:cs="Times New Roman"/>
              <w:sz w:val="28"/>
              <w:szCs w:val="28"/>
              <w:lang w:val="uk-UA" w:eastAsia="uk-UA"/>
            </w:rPr>
          </w:rPrChange>
        </w:rPr>
        <w:t>, які відповідно до повноважень встановлюють граничні або фіксовані тарифи на універсальні послуги поштового зв'язку та загальнодоступні телекомунікаційні послуги. Для спостереження за змінами тарифів на послуги мобільного (стільникового) зв'язку відбираються оператори, які мають частку доходів від надання послуг зв'язку в заг</w:t>
      </w:r>
      <w:r w:rsidR="0061349B" w:rsidRPr="000E73EA">
        <w:rPr>
          <w:rFonts w:ascii="Times New Roman" w:eastAsia="Times New Roman" w:hAnsi="Times New Roman" w:cs="Times New Roman"/>
          <w:sz w:val="28"/>
          <w:szCs w:val="28"/>
          <w:lang w:val="uk-UA" w:eastAsia="uk-UA"/>
          <w:rPrChange w:id="199" w:author="K.Istratenko" w:date="2020-04-29T09:36:00Z">
            <w:rPr>
              <w:rFonts w:ascii="Times New Roman" w:eastAsia="Times New Roman" w:hAnsi="Times New Roman" w:cs="Times New Roman"/>
              <w:sz w:val="28"/>
              <w:szCs w:val="28"/>
              <w:lang w:val="uk-UA" w:eastAsia="uk-UA"/>
            </w:rPr>
          </w:rPrChange>
        </w:rPr>
        <w:t>альних доходах усіх операторів</w:t>
      </w:r>
      <w:r w:rsidRPr="000E73EA">
        <w:rPr>
          <w:rFonts w:ascii="Times New Roman" w:eastAsia="Times New Roman" w:hAnsi="Times New Roman" w:cs="Times New Roman"/>
          <w:sz w:val="28"/>
          <w:szCs w:val="28"/>
          <w:lang w:val="uk-UA" w:eastAsia="uk-UA"/>
          <w:rPrChange w:id="200" w:author="K.Istratenko" w:date="2020-04-29T09:36:00Z">
            <w:rPr>
              <w:rFonts w:ascii="Times New Roman" w:eastAsia="Times New Roman" w:hAnsi="Times New Roman" w:cs="Times New Roman"/>
              <w:sz w:val="28"/>
              <w:szCs w:val="28"/>
              <w:lang w:val="uk-UA" w:eastAsia="uk-UA"/>
            </w:rPr>
          </w:rPrChange>
        </w:rPr>
        <w:t xml:space="preserve"> не менше 50%. </w:t>
      </w:r>
    </w:p>
    <w:p w:rsidR="002D10E4" w:rsidRPr="000E73EA" w:rsidRDefault="002D10E4" w:rsidP="001C0F4D">
      <w:pPr>
        <w:widowControl w:val="0"/>
        <w:spacing w:after="120" w:line="240" w:lineRule="auto"/>
        <w:ind w:firstLine="567"/>
        <w:jc w:val="both"/>
        <w:rPr>
          <w:rFonts w:ascii="TimesNewRomanPSMT" w:eastAsia="Times New Roman" w:hAnsi="TimesNewRomanPSMT" w:cs="TimesNewRomanPSMT"/>
          <w:sz w:val="28"/>
          <w:szCs w:val="28"/>
          <w:lang w:val="uk-UA" w:eastAsia="uk-UA"/>
          <w:rPrChange w:id="201" w:author="K.Istratenko" w:date="2020-04-29T09:36:00Z">
            <w:rPr>
              <w:rFonts w:ascii="TimesNewRomanPSMT" w:eastAsia="Times New Roman" w:hAnsi="TimesNewRomanPSMT" w:cs="TimesNewRomanPSMT"/>
              <w:sz w:val="28"/>
              <w:szCs w:val="28"/>
              <w:lang w:val="uk-UA" w:eastAsia="uk-UA"/>
            </w:rPr>
          </w:rPrChange>
        </w:rPr>
      </w:pPr>
      <w:r w:rsidRPr="000E73EA">
        <w:rPr>
          <w:rFonts w:ascii="Times New Roman" w:eastAsia="Times New Roman" w:hAnsi="Times New Roman" w:cs="Times New Roman"/>
          <w:sz w:val="28"/>
          <w:szCs w:val="28"/>
          <w:lang w:val="uk-UA" w:eastAsia="ru-RU"/>
          <w:rPrChange w:id="202" w:author="K.Istratenko" w:date="2020-04-29T09:36:00Z">
            <w:rPr>
              <w:rFonts w:ascii="Times New Roman" w:eastAsia="Times New Roman" w:hAnsi="Times New Roman" w:cs="Times New Roman"/>
              <w:sz w:val="28"/>
              <w:szCs w:val="28"/>
              <w:lang w:val="uk-UA" w:eastAsia="ru-RU"/>
            </w:rPr>
          </w:rPrChange>
        </w:rPr>
        <w:t>Спостереженню підлягають тарифи на послуги пошти та зв’язку для підприємств, установ, організацій без податку на додану вартість</w:t>
      </w:r>
      <w:r w:rsidR="00E444E1" w:rsidRPr="000E73EA">
        <w:rPr>
          <w:rFonts w:ascii="Times New Roman" w:eastAsia="Times New Roman" w:hAnsi="Times New Roman" w:cs="Times New Roman"/>
          <w:sz w:val="28"/>
          <w:szCs w:val="28"/>
          <w:lang w:val="uk-UA" w:eastAsia="ru-RU"/>
          <w:rPrChange w:id="203" w:author="K.Istratenko" w:date="2020-04-29T09:36:00Z">
            <w:rPr>
              <w:rFonts w:ascii="Times New Roman" w:eastAsia="Times New Roman" w:hAnsi="Times New Roman" w:cs="Times New Roman"/>
              <w:sz w:val="28"/>
              <w:szCs w:val="28"/>
              <w:lang w:val="uk-UA" w:eastAsia="ru-RU"/>
            </w:rPr>
          </w:rPrChange>
        </w:rPr>
        <w:t>. Дані збираються</w:t>
      </w:r>
      <w:r w:rsidRPr="000E73EA">
        <w:rPr>
          <w:rFonts w:ascii="Times New Roman" w:eastAsia="Times New Roman" w:hAnsi="Times New Roman" w:cs="Times New Roman"/>
          <w:sz w:val="28"/>
          <w:szCs w:val="28"/>
          <w:lang w:val="uk-UA" w:eastAsia="ru-RU"/>
          <w:rPrChange w:id="204" w:author="K.Istratenko" w:date="2020-04-29T09:36:00Z">
            <w:rPr>
              <w:rFonts w:ascii="Times New Roman" w:eastAsia="Times New Roman" w:hAnsi="Times New Roman" w:cs="Times New Roman"/>
              <w:sz w:val="28"/>
              <w:szCs w:val="28"/>
              <w:lang w:val="uk-UA" w:eastAsia="ru-RU"/>
            </w:rPr>
          </w:rPrChange>
        </w:rPr>
        <w:t xml:space="preserve"> </w:t>
      </w:r>
      <w:r w:rsidR="00194D74" w:rsidRPr="000E73EA">
        <w:rPr>
          <w:rFonts w:ascii="Times New Roman" w:eastAsia="Times New Roman" w:hAnsi="Times New Roman" w:cs="Times New Roman"/>
          <w:sz w:val="28"/>
          <w:szCs w:val="28"/>
          <w:lang w:val="uk-UA" w:eastAsia="ru-RU"/>
          <w:rPrChange w:id="205" w:author="K.Istratenko" w:date="2020-04-29T09:36:00Z">
            <w:rPr>
              <w:rFonts w:ascii="Times New Roman" w:eastAsia="Times New Roman" w:hAnsi="Times New Roman" w:cs="Times New Roman"/>
              <w:sz w:val="28"/>
              <w:szCs w:val="28"/>
              <w:lang w:val="uk-UA" w:eastAsia="ru-RU"/>
            </w:rPr>
          </w:rPrChange>
        </w:rPr>
        <w:t>до</w:t>
      </w:r>
      <w:r w:rsidRPr="000E73EA">
        <w:rPr>
          <w:rFonts w:ascii="Times New Roman" w:eastAsia="Times New Roman" w:hAnsi="Times New Roman" w:cs="Times New Roman"/>
          <w:sz w:val="28"/>
          <w:szCs w:val="28"/>
          <w:lang w:val="uk-UA" w:eastAsia="ru-RU"/>
          <w:rPrChange w:id="206" w:author="K.Istratenko" w:date="2020-04-29T09:36:00Z">
            <w:rPr>
              <w:rFonts w:ascii="Times New Roman" w:eastAsia="Times New Roman" w:hAnsi="Times New Roman" w:cs="Times New Roman"/>
              <w:sz w:val="28"/>
              <w:szCs w:val="28"/>
              <w:lang w:val="uk-UA" w:eastAsia="ru-RU"/>
            </w:rPr>
          </w:rPrChange>
        </w:rPr>
        <w:t> </w:t>
      </w:r>
      <w:r w:rsidR="00194D74" w:rsidRPr="000E73EA">
        <w:rPr>
          <w:rFonts w:ascii="Times New Roman" w:eastAsia="Times New Roman" w:hAnsi="Times New Roman" w:cs="Times New Roman"/>
          <w:sz w:val="28"/>
          <w:szCs w:val="28"/>
          <w:lang w:val="uk-UA" w:eastAsia="ru-RU"/>
          <w:rPrChange w:id="207" w:author="K.Istratenko" w:date="2020-04-29T09:36:00Z">
            <w:rPr>
              <w:rFonts w:ascii="Times New Roman" w:eastAsia="Times New Roman" w:hAnsi="Times New Roman" w:cs="Times New Roman"/>
              <w:sz w:val="28"/>
              <w:szCs w:val="28"/>
              <w:lang w:val="uk-UA" w:eastAsia="ru-RU"/>
            </w:rPr>
          </w:rPrChange>
        </w:rPr>
        <w:t xml:space="preserve">1 </w:t>
      </w:r>
      <w:r w:rsidR="00194D74" w:rsidRPr="000E73EA">
        <w:rPr>
          <w:rFonts w:ascii="Times New Roman" w:hAnsi="Times New Roman" w:cs="Times New Roman"/>
          <w:sz w:val="28"/>
          <w:szCs w:val="28"/>
          <w:rPrChange w:id="208" w:author="K.Istratenko" w:date="2020-04-29T09:36:00Z">
            <w:rPr>
              <w:rFonts w:ascii="Times New Roman" w:hAnsi="Times New Roman" w:cs="Times New Roman"/>
              <w:sz w:val="28"/>
              <w:szCs w:val="28"/>
            </w:rPr>
          </w:rPrChange>
        </w:rPr>
        <w:t xml:space="preserve">числа </w:t>
      </w:r>
      <w:r w:rsidR="00194D74" w:rsidRPr="000E73EA">
        <w:rPr>
          <w:rFonts w:ascii="Times New Roman" w:hAnsi="Times New Roman" w:cs="Times New Roman"/>
          <w:sz w:val="28"/>
          <w:szCs w:val="28"/>
          <w:lang w:val="uk-UA"/>
          <w:rPrChange w:id="209" w:author="K.Istratenko" w:date="2020-04-29T09:36:00Z">
            <w:rPr>
              <w:rFonts w:ascii="Times New Roman" w:hAnsi="Times New Roman" w:cs="Times New Roman"/>
              <w:sz w:val="28"/>
              <w:szCs w:val="28"/>
              <w:lang w:val="uk-UA"/>
            </w:rPr>
          </w:rPrChange>
        </w:rPr>
        <w:t xml:space="preserve">місяця </w:t>
      </w:r>
      <w:proofErr w:type="spellStart"/>
      <w:r w:rsidR="00194D74" w:rsidRPr="000E73EA">
        <w:rPr>
          <w:rFonts w:ascii="Times New Roman" w:hAnsi="Times New Roman" w:cs="Times New Roman"/>
          <w:sz w:val="28"/>
          <w:szCs w:val="28"/>
          <w:rPrChange w:id="210" w:author="K.Istratenko" w:date="2020-04-29T09:36:00Z">
            <w:rPr>
              <w:rFonts w:ascii="Times New Roman" w:hAnsi="Times New Roman" w:cs="Times New Roman"/>
              <w:sz w:val="28"/>
              <w:szCs w:val="28"/>
            </w:rPr>
          </w:rPrChange>
        </w:rPr>
        <w:t>після</w:t>
      </w:r>
      <w:proofErr w:type="spellEnd"/>
      <w:r w:rsidR="00194D74" w:rsidRPr="000E73EA">
        <w:rPr>
          <w:rFonts w:ascii="Times New Roman" w:hAnsi="Times New Roman" w:cs="Times New Roman"/>
          <w:sz w:val="28"/>
          <w:szCs w:val="28"/>
          <w:rPrChange w:id="211" w:author="K.Istratenko" w:date="2020-04-29T09:36:00Z">
            <w:rPr>
              <w:rFonts w:ascii="Times New Roman" w:hAnsi="Times New Roman" w:cs="Times New Roman"/>
              <w:sz w:val="28"/>
              <w:szCs w:val="28"/>
            </w:rPr>
          </w:rPrChange>
        </w:rPr>
        <w:t xml:space="preserve"> </w:t>
      </w:r>
      <w:proofErr w:type="spellStart"/>
      <w:r w:rsidR="00194D74" w:rsidRPr="000E73EA">
        <w:rPr>
          <w:rFonts w:ascii="Times New Roman" w:hAnsi="Times New Roman" w:cs="Times New Roman"/>
          <w:sz w:val="28"/>
          <w:szCs w:val="28"/>
          <w:rPrChange w:id="212" w:author="K.Istratenko" w:date="2020-04-29T09:36:00Z">
            <w:rPr>
              <w:rFonts w:ascii="Times New Roman" w:hAnsi="Times New Roman" w:cs="Times New Roman"/>
              <w:sz w:val="28"/>
              <w:szCs w:val="28"/>
            </w:rPr>
          </w:rPrChange>
        </w:rPr>
        <w:t>звітного</w:t>
      </w:r>
      <w:proofErr w:type="spellEnd"/>
      <w:r w:rsidR="00194D74" w:rsidRPr="000E73EA">
        <w:rPr>
          <w:rFonts w:ascii="Times New Roman" w:hAnsi="Times New Roman" w:cs="Times New Roman"/>
          <w:sz w:val="28"/>
          <w:szCs w:val="28"/>
          <w:rPrChange w:id="213" w:author="K.Istratenko" w:date="2020-04-29T09:36:00Z">
            <w:rPr>
              <w:rFonts w:ascii="Times New Roman" w:hAnsi="Times New Roman" w:cs="Times New Roman"/>
              <w:sz w:val="28"/>
              <w:szCs w:val="28"/>
            </w:rPr>
          </w:rPrChange>
        </w:rPr>
        <w:t xml:space="preserve"> </w:t>
      </w:r>
      <w:r w:rsidR="0061349B" w:rsidRPr="000E73EA">
        <w:rPr>
          <w:rFonts w:ascii="Times New Roman" w:hAnsi="Times New Roman" w:cs="Times New Roman"/>
          <w:sz w:val="28"/>
          <w:szCs w:val="28"/>
          <w:lang w:val="uk-UA"/>
          <w:rPrChange w:id="214" w:author="K.Istratenko" w:date="2020-04-29T09:36:00Z">
            <w:rPr>
              <w:rFonts w:ascii="Times New Roman" w:hAnsi="Times New Roman" w:cs="Times New Roman"/>
              <w:sz w:val="28"/>
              <w:szCs w:val="28"/>
              <w:lang w:val="uk-UA"/>
            </w:rPr>
          </w:rPrChange>
        </w:rPr>
        <w:t>кварталу</w:t>
      </w:r>
      <w:r w:rsidR="00194D74" w:rsidRPr="000E73EA">
        <w:rPr>
          <w:rFonts w:ascii="Times New Roman" w:hAnsi="Times New Roman" w:cs="Times New Roman"/>
          <w:sz w:val="28"/>
          <w:szCs w:val="28"/>
          <w:lang w:val="uk-UA"/>
          <w:rPrChange w:id="215" w:author="K.Istratenko" w:date="2020-04-29T09:36:00Z">
            <w:rPr>
              <w:rFonts w:ascii="Times New Roman" w:hAnsi="Times New Roman" w:cs="Times New Roman"/>
              <w:sz w:val="28"/>
              <w:szCs w:val="28"/>
              <w:lang w:val="uk-UA"/>
            </w:rPr>
          </w:rPrChange>
        </w:rPr>
        <w:t>.</w:t>
      </w:r>
    </w:p>
    <w:p w:rsidR="00CC3CAC" w:rsidRPr="000E73EA" w:rsidRDefault="00CC3CAC" w:rsidP="00CC3CAC">
      <w:pPr>
        <w:autoSpaceDE w:val="0"/>
        <w:autoSpaceDN w:val="0"/>
        <w:adjustRightInd w:val="0"/>
        <w:spacing w:after="0" w:line="240" w:lineRule="auto"/>
        <w:ind w:firstLine="567"/>
        <w:jc w:val="both"/>
        <w:rPr>
          <w:rFonts w:ascii="Times New Roman" w:hAnsi="Times New Roman" w:cs="Times New Roman"/>
          <w:sz w:val="28"/>
          <w:szCs w:val="28"/>
          <w:lang w:val="uk-UA"/>
          <w:rPrChange w:id="216" w:author="K.Istratenko" w:date="2020-04-29T09:36:00Z">
            <w:rPr>
              <w:rFonts w:ascii="Times New Roman" w:hAnsi="Times New Roman" w:cs="Times New Roman"/>
              <w:sz w:val="28"/>
              <w:szCs w:val="28"/>
              <w:lang w:val="uk-UA"/>
            </w:rPr>
          </w:rPrChange>
        </w:rPr>
      </w:pPr>
      <w:r w:rsidRPr="000E73EA">
        <w:rPr>
          <w:rFonts w:ascii="Times New Roman" w:hAnsi="Times New Roman" w:cs="Times New Roman"/>
          <w:sz w:val="28"/>
          <w:szCs w:val="28"/>
          <w:lang w:val="uk-UA"/>
          <w:rPrChange w:id="217" w:author="K.Istratenko" w:date="2020-04-29T09:36:00Z">
            <w:rPr>
              <w:rFonts w:ascii="Times New Roman" w:hAnsi="Times New Roman" w:cs="Times New Roman"/>
              <w:sz w:val="28"/>
              <w:szCs w:val="28"/>
              <w:lang w:val="uk-UA"/>
            </w:rPr>
          </w:rPrChange>
        </w:rPr>
        <w:t xml:space="preserve">Одержана інформація перевіряється на правильність та точність заповнення, повноту інформації, арифметичний та логічний контролі. </w:t>
      </w:r>
    </w:p>
    <w:p w:rsidR="00CC3CAC" w:rsidRPr="000E73EA" w:rsidRDefault="00CC3CAC" w:rsidP="00CC3CAC">
      <w:pPr>
        <w:autoSpaceDE w:val="0"/>
        <w:autoSpaceDN w:val="0"/>
        <w:adjustRightInd w:val="0"/>
        <w:spacing w:after="0" w:line="240" w:lineRule="auto"/>
        <w:ind w:firstLine="567"/>
        <w:jc w:val="both"/>
        <w:rPr>
          <w:rFonts w:ascii="Times New Roman" w:hAnsi="Times New Roman" w:cs="Times New Roman"/>
          <w:sz w:val="10"/>
          <w:szCs w:val="10"/>
          <w:lang w:val="uk-UA"/>
          <w:rPrChange w:id="218" w:author="K.Istratenko" w:date="2020-04-29T09:36:00Z">
            <w:rPr>
              <w:rFonts w:ascii="Times New Roman" w:hAnsi="Times New Roman" w:cs="Times New Roman"/>
              <w:sz w:val="10"/>
              <w:szCs w:val="10"/>
              <w:lang w:val="uk-UA"/>
            </w:rPr>
          </w:rPrChange>
        </w:rPr>
      </w:pPr>
    </w:p>
    <w:p w:rsidR="002B4595" w:rsidRPr="000E73EA" w:rsidRDefault="002B4595" w:rsidP="00CC3CAC">
      <w:pPr>
        <w:autoSpaceDE w:val="0"/>
        <w:autoSpaceDN w:val="0"/>
        <w:adjustRightInd w:val="0"/>
        <w:spacing w:after="0" w:line="240" w:lineRule="auto"/>
        <w:ind w:firstLine="567"/>
        <w:jc w:val="both"/>
        <w:rPr>
          <w:rFonts w:ascii="TimesNewRomanPSMT" w:eastAsia="Times New Roman" w:hAnsi="TimesNewRomanPSMT" w:cs="TimesNewRomanPSMT"/>
          <w:sz w:val="28"/>
          <w:szCs w:val="28"/>
          <w:lang w:val="uk-UA" w:eastAsia="uk-UA"/>
          <w:rPrChange w:id="219" w:author="K.Istratenko" w:date="2020-04-29T09:36:00Z">
            <w:rPr>
              <w:rFonts w:ascii="TimesNewRomanPSMT" w:eastAsia="Times New Roman" w:hAnsi="TimesNewRomanPSMT" w:cs="TimesNewRomanPSMT"/>
              <w:sz w:val="28"/>
              <w:szCs w:val="28"/>
              <w:lang w:val="uk-UA" w:eastAsia="uk-UA"/>
            </w:rPr>
          </w:rPrChange>
        </w:rPr>
      </w:pPr>
      <w:r w:rsidRPr="000E73EA">
        <w:rPr>
          <w:rFonts w:ascii="Times New Roman" w:eastAsia="Times New Roman" w:hAnsi="Times New Roman" w:cs="Times New Roman"/>
          <w:sz w:val="28"/>
          <w:szCs w:val="28"/>
          <w:lang w:val="uk-UA" w:eastAsia="ru-RU"/>
          <w:rPrChange w:id="220" w:author="K.Istratenko" w:date="2020-04-29T09:36:00Z">
            <w:rPr>
              <w:rFonts w:ascii="Times New Roman" w:eastAsia="Times New Roman" w:hAnsi="Times New Roman" w:cs="Times New Roman"/>
              <w:sz w:val="28"/>
              <w:szCs w:val="28"/>
              <w:lang w:val="uk-UA" w:eastAsia="ru-RU"/>
            </w:rPr>
          </w:rPrChange>
        </w:rPr>
        <w:t xml:space="preserve">При проведенні ДСС </w:t>
      </w:r>
      <w:r w:rsidR="00D40B3F" w:rsidRPr="000E73EA">
        <w:rPr>
          <w:rFonts w:ascii="TimesNewRomanPSMT" w:eastAsia="Times New Roman" w:hAnsi="TimesNewRomanPSMT" w:cs="TimesNewRomanPSMT"/>
          <w:sz w:val="28"/>
          <w:szCs w:val="28"/>
          <w:lang w:val="uk-UA" w:eastAsia="uk-UA"/>
          <w:rPrChange w:id="221" w:author="K.Istratenko" w:date="2020-04-29T09:36:00Z">
            <w:rPr>
              <w:rFonts w:ascii="TimesNewRomanPSMT" w:eastAsia="Times New Roman" w:hAnsi="TimesNewRomanPSMT" w:cs="TimesNewRomanPSMT"/>
              <w:sz w:val="28"/>
              <w:szCs w:val="28"/>
              <w:lang w:val="uk-UA" w:eastAsia="uk-UA"/>
            </w:rPr>
          </w:rPrChange>
        </w:rPr>
        <w:t xml:space="preserve">методи </w:t>
      </w:r>
      <w:proofErr w:type="spellStart"/>
      <w:r w:rsidR="00D40B3F" w:rsidRPr="000E73EA">
        <w:rPr>
          <w:rFonts w:ascii="TimesNewRomanPSMT" w:eastAsia="Times New Roman" w:hAnsi="TimesNewRomanPSMT" w:cs="TimesNewRomanPSMT"/>
          <w:sz w:val="28"/>
          <w:szCs w:val="28"/>
          <w:lang w:val="uk-UA" w:eastAsia="uk-UA"/>
          <w:rPrChange w:id="222" w:author="K.Istratenko" w:date="2020-04-29T09:36:00Z">
            <w:rPr>
              <w:rFonts w:ascii="TimesNewRomanPSMT" w:eastAsia="Times New Roman" w:hAnsi="TimesNewRomanPSMT" w:cs="TimesNewRomanPSMT"/>
              <w:sz w:val="28"/>
              <w:szCs w:val="28"/>
              <w:lang w:val="uk-UA" w:eastAsia="uk-UA"/>
            </w:rPr>
          </w:rPrChange>
        </w:rPr>
        <w:t>імпутації</w:t>
      </w:r>
      <w:proofErr w:type="spellEnd"/>
      <w:r w:rsidR="00D40B3F" w:rsidRPr="000E73EA">
        <w:rPr>
          <w:rFonts w:ascii="TimesNewRomanPSMT" w:eastAsia="Times New Roman" w:hAnsi="TimesNewRomanPSMT" w:cs="TimesNewRomanPSMT"/>
          <w:sz w:val="28"/>
          <w:szCs w:val="28"/>
          <w:lang w:val="uk-UA" w:eastAsia="uk-UA"/>
          <w:rPrChange w:id="223" w:author="K.Istratenko" w:date="2020-04-29T09:36:00Z">
            <w:rPr>
              <w:rFonts w:ascii="TimesNewRomanPSMT" w:eastAsia="Times New Roman" w:hAnsi="TimesNewRomanPSMT" w:cs="TimesNewRomanPSMT"/>
              <w:sz w:val="28"/>
              <w:szCs w:val="28"/>
              <w:lang w:val="uk-UA" w:eastAsia="uk-UA"/>
            </w:rPr>
          </w:rPrChange>
        </w:rPr>
        <w:t xml:space="preserve"> не застосовуються, сезонні </w:t>
      </w:r>
      <w:r w:rsidR="00D40B3F" w:rsidRPr="000E73EA">
        <w:rPr>
          <w:rFonts w:ascii="Times New Roman" w:eastAsia="Times New Roman" w:hAnsi="Times New Roman" w:cs="Times New Roman"/>
          <w:sz w:val="28"/>
          <w:szCs w:val="28"/>
          <w:lang w:val="uk-UA" w:eastAsia="ru-RU"/>
          <w:rPrChange w:id="224" w:author="K.Istratenko" w:date="2020-04-29T09:36:00Z">
            <w:rPr>
              <w:rFonts w:ascii="Times New Roman" w:eastAsia="Times New Roman" w:hAnsi="Times New Roman" w:cs="Times New Roman"/>
              <w:sz w:val="28"/>
              <w:szCs w:val="28"/>
              <w:lang w:val="uk-UA" w:eastAsia="ru-RU"/>
            </w:rPr>
          </w:rPrChange>
        </w:rPr>
        <w:t xml:space="preserve"> </w:t>
      </w:r>
      <w:r w:rsidRPr="000E73EA">
        <w:rPr>
          <w:rFonts w:ascii="Times New Roman" w:eastAsia="Times New Roman" w:hAnsi="Times New Roman" w:cs="Times New Roman"/>
          <w:sz w:val="28"/>
          <w:szCs w:val="28"/>
          <w:lang w:val="uk-UA" w:eastAsia="ru-RU"/>
          <w:rPrChange w:id="225" w:author="K.Istratenko" w:date="2020-04-29T09:36:00Z">
            <w:rPr>
              <w:rFonts w:ascii="Times New Roman" w:eastAsia="Times New Roman" w:hAnsi="Times New Roman" w:cs="Times New Roman"/>
              <w:sz w:val="28"/>
              <w:szCs w:val="28"/>
              <w:lang w:val="uk-UA" w:eastAsia="ru-RU"/>
            </w:rPr>
          </w:rPrChange>
        </w:rPr>
        <w:t xml:space="preserve">коригування </w:t>
      </w:r>
      <w:r w:rsidRPr="000E73EA">
        <w:rPr>
          <w:rFonts w:ascii="TimesNewRomanPSMT" w:eastAsia="Times New Roman" w:hAnsi="TimesNewRomanPSMT" w:cs="TimesNewRomanPSMT"/>
          <w:sz w:val="28"/>
          <w:szCs w:val="28"/>
          <w:lang w:val="uk-UA" w:eastAsia="uk-UA"/>
          <w:rPrChange w:id="226" w:author="K.Istratenko" w:date="2020-04-29T09:36:00Z">
            <w:rPr>
              <w:rFonts w:ascii="TimesNewRomanPSMT" w:eastAsia="Times New Roman" w:hAnsi="TimesNewRomanPSMT" w:cs="TimesNewRomanPSMT"/>
              <w:sz w:val="28"/>
              <w:szCs w:val="28"/>
              <w:lang w:val="uk-UA" w:eastAsia="uk-UA"/>
            </w:rPr>
          </w:rPrChange>
        </w:rPr>
        <w:t>не здійсню</w:t>
      </w:r>
      <w:r w:rsidR="00D40B3F" w:rsidRPr="000E73EA">
        <w:rPr>
          <w:rFonts w:ascii="TimesNewRomanPSMT" w:eastAsia="Times New Roman" w:hAnsi="TimesNewRomanPSMT" w:cs="TimesNewRomanPSMT"/>
          <w:sz w:val="28"/>
          <w:szCs w:val="28"/>
          <w:lang w:val="uk-UA" w:eastAsia="uk-UA"/>
          <w:rPrChange w:id="227" w:author="K.Istratenko" w:date="2020-04-29T09:36:00Z">
            <w:rPr>
              <w:rFonts w:ascii="TimesNewRomanPSMT" w:eastAsia="Times New Roman" w:hAnsi="TimesNewRomanPSMT" w:cs="TimesNewRomanPSMT"/>
              <w:sz w:val="28"/>
              <w:szCs w:val="28"/>
              <w:lang w:val="uk-UA" w:eastAsia="uk-UA"/>
            </w:rPr>
          </w:rPrChange>
        </w:rPr>
        <w:t>ю</w:t>
      </w:r>
      <w:r w:rsidRPr="000E73EA">
        <w:rPr>
          <w:rFonts w:ascii="TimesNewRomanPSMT" w:eastAsia="Times New Roman" w:hAnsi="TimesNewRomanPSMT" w:cs="TimesNewRomanPSMT"/>
          <w:sz w:val="28"/>
          <w:szCs w:val="28"/>
          <w:lang w:val="uk-UA" w:eastAsia="uk-UA"/>
          <w:rPrChange w:id="228" w:author="K.Istratenko" w:date="2020-04-29T09:36:00Z">
            <w:rPr>
              <w:rFonts w:ascii="TimesNewRomanPSMT" w:eastAsia="Times New Roman" w:hAnsi="TimesNewRomanPSMT" w:cs="TimesNewRomanPSMT"/>
              <w:sz w:val="28"/>
              <w:szCs w:val="28"/>
              <w:lang w:val="uk-UA" w:eastAsia="uk-UA"/>
            </w:rPr>
          </w:rPrChange>
        </w:rPr>
        <w:t xml:space="preserve">ться. </w:t>
      </w:r>
    </w:p>
    <w:p w:rsidR="00FA06F4" w:rsidRPr="000E73EA" w:rsidRDefault="00FA06F4" w:rsidP="00652531">
      <w:pPr>
        <w:widowControl w:val="0"/>
        <w:spacing w:after="120" w:line="240" w:lineRule="auto"/>
        <w:ind w:firstLine="709"/>
        <w:jc w:val="both"/>
        <w:rPr>
          <w:rFonts w:ascii="TimesNewRomanPSMT" w:eastAsia="Times New Roman" w:hAnsi="TimesNewRomanPSMT" w:cs="TimesNewRomanPSMT"/>
          <w:sz w:val="28"/>
          <w:szCs w:val="28"/>
          <w:lang w:val="uk-UA" w:eastAsia="uk-UA"/>
          <w:rPrChange w:id="229" w:author="K.Istratenko" w:date="2020-04-29T09:36:00Z">
            <w:rPr>
              <w:rFonts w:ascii="TimesNewRomanPSMT" w:eastAsia="Times New Roman" w:hAnsi="TimesNewRomanPSMT" w:cs="TimesNewRomanPSMT"/>
              <w:sz w:val="28"/>
              <w:szCs w:val="28"/>
              <w:lang w:val="uk-UA" w:eastAsia="uk-UA"/>
            </w:rPr>
          </w:rPrChange>
        </w:rPr>
      </w:pPr>
      <w:r w:rsidRPr="000E73EA">
        <w:rPr>
          <w:rFonts w:ascii="TimesNewRomanPSMT" w:eastAsia="Times New Roman" w:hAnsi="TimesNewRomanPSMT" w:cs="TimesNewRomanPSMT"/>
          <w:sz w:val="28"/>
          <w:szCs w:val="28"/>
          <w:lang w:val="uk-UA" w:eastAsia="uk-UA"/>
          <w:rPrChange w:id="230" w:author="K.Istratenko" w:date="2020-04-29T09:36:00Z">
            <w:rPr>
              <w:rFonts w:ascii="TimesNewRomanPSMT" w:eastAsia="Times New Roman" w:hAnsi="TimesNewRomanPSMT" w:cs="TimesNewRomanPSMT"/>
              <w:sz w:val="28"/>
              <w:szCs w:val="28"/>
              <w:lang w:val="uk-UA" w:eastAsia="uk-UA"/>
            </w:rPr>
          </w:rPrChange>
        </w:rPr>
        <w:t xml:space="preserve">  </w:t>
      </w: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231"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232" w:author="K.Istratenko" w:date="2020-04-29T09:36:00Z">
            <w:rPr>
              <w:rFonts w:ascii="TimesNewRomanPS-BoldMT" w:eastAsia="Times New Roman" w:hAnsi="TimesNewRomanPS-BoldMT" w:cs="TimesNewRomanPS-BoldMT"/>
              <w:b/>
              <w:bCs/>
              <w:sz w:val="28"/>
              <w:szCs w:val="28"/>
              <w:lang w:val="uk-UA" w:eastAsia="uk-UA"/>
            </w:rPr>
          </w:rPrChange>
        </w:rPr>
        <w:t xml:space="preserve">2.3. </w:t>
      </w:r>
      <w:r w:rsidRPr="000E73EA">
        <w:rPr>
          <w:rFonts w:ascii="TimesNewRomanPSMT" w:eastAsia="Times New Roman" w:hAnsi="TimesNewRomanPSMT" w:cs="TimesNewRomanPSMT"/>
          <w:b/>
          <w:bCs/>
          <w:sz w:val="28"/>
          <w:szCs w:val="28"/>
          <w:lang w:val="uk-UA" w:eastAsia="uk-UA"/>
          <w:rPrChange w:id="233" w:author="K.Istratenko" w:date="2020-04-29T09:36:00Z">
            <w:rPr>
              <w:rFonts w:ascii="TimesNewRomanPSMT" w:eastAsia="Times New Roman" w:hAnsi="TimesNewRomanPSMT" w:cs="TimesNewRomanPSMT"/>
              <w:b/>
              <w:bCs/>
              <w:sz w:val="28"/>
              <w:szCs w:val="28"/>
              <w:lang w:val="uk-UA" w:eastAsia="uk-UA"/>
            </w:rPr>
          </w:rPrChange>
        </w:rPr>
        <w:t>Своєчасність та пунктуальність</w:t>
      </w:r>
    </w:p>
    <w:p w:rsidR="00FA06F4" w:rsidRPr="000E73EA"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8"/>
          <w:szCs w:val="28"/>
          <w:lang w:val="uk-UA" w:eastAsia="uk-UA"/>
          <w:rPrChange w:id="234" w:author="K.Istratenko" w:date="2020-04-29T09:36:00Z">
            <w:rPr>
              <w:rFonts w:ascii="TimesNewRomanPSMT" w:eastAsia="Times New Roman" w:hAnsi="TimesNewRomanPSMT" w:cs="TimesNewRomanPSMT"/>
              <w:b/>
              <w:bCs/>
              <w:sz w:val="28"/>
              <w:szCs w:val="28"/>
              <w:lang w:val="uk-UA" w:eastAsia="uk-UA"/>
            </w:rPr>
          </w:rPrChange>
        </w:rPr>
      </w:pPr>
    </w:p>
    <w:p w:rsidR="00FA06F4" w:rsidRPr="000E73EA" w:rsidRDefault="00FA06F4" w:rsidP="001C0F4D">
      <w:pPr>
        <w:autoSpaceDE w:val="0"/>
        <w:autoSpaceDN w:val="0"/>
        <w:adjustRightInd w:val="0"/>
        <w:spacing w:after="0" w:line="240" w:lineRule="auto"/>
        <w:ind w:firstLine="567"/>
        <w:jc w:val="both"/>
        <w:rPr>
          <w:rFonts w:ascii="TimesNewRomanPS-ItalicMT" w:eastAsia="Times New Roman" w:hAnsi="TimesNewRomanPS-ItalicMT" w:cs="TimesNewRomanPS-ItalicMT"/>
          <w:i/>
          <w:iCs/>
          <w:sz w:val="28"/>
          <w:szCs w:val="28"/>
          <w:lang w:val="uk-UA" w:eastAsia="uk-UA"/>
          <w:rPrChange w:id="235" w:author="K.Istratenko" w:date="2020-04-29T09:36:00Z">
            <w:rPr>
              <w:rFonts w:ascii="TimesNewRomanPS-ItalicMT" w:eastAsia="Times New Roman" w:hAnsi="TimesNewRomanPS-ItalicMT" w:cs="TimesNewRomanPS-ItalicMT"/>
              <w:i/>
              <w:iCs/>
              <w:sz w:val="28"/>
              <w:szCs w:val="28"/>
              <w:lang w:val="uk-UA" w:eastAsia="uk-UA"/>
            </w:rPr>
          </w:rPrChange>
        </w:rPr>
      </w:pPr>
      <w:r w:rsidRPr="000E73EA">
        <w:rPr>
          <w:rFonts w:ascii="TimesNewRomanPS-ItalicMT" w:eastAsia="Times New Roman" w:hAnsi="TimesNewRomanPS-ItalicMT" w:cs="TimesNewRomanPS-ItalicMT"/>
          <w:i/>
          <w:iCs/>
          <w:sz w:val="28"/>
          <w:szCs w:val="28"/>
          <w:lang w:val="uk-UA" w:eastAsia="uk-UA"/>
          <w:rPrChange w:id="236" w:author="K.Istratenko" w:date="2020-04-29T09:36:00Z">
            <w:rPr>
              <w:rFonts w:ascii="TimesNewRomanPS-ItalicMT" w:eastAsia="Times New Roman" w:hAnsi="TimesNewRomanPS-ItalicMT" w:cs="TimesNewRomanPS-ItalicMT"/>
              <w:i/>
              <w:iCs/>
              <w:sz w:val="28"/>
              <w:szCs w:val="28"/>
              <w:lang w:val="uk-UA" w:eastAsia="uk-UA"/>
            </w:rPr>
          </w:rPrChange>
        </w:rPr>
        <w:t>Своєчасність</w:t>
      </w:r>
      <w:r w:rsidRPr="000E73EA">
        <w:rPr>
          <w:rFonts w:ascii="TimesNewRomanPS-ItalicMT" w:eastAsia="Times New Roman" w:hAnsi="TimesNewRomanPS-ItalicMT" w:cs="TimesNewRomanPS-ItalicMT"/>
          <w:b/>
          <w:i/>
          <w:iCs/>
          <w:sz w:val="28"/>
          <w:szCs w:val="28"/>
          <w:lang w:val="uk-UA" w:eastAsia="uk-UA"/>
          <w:rPrChange w:id="237" w:author="K.Istratenko" w:date="2020-04-29T09:36:00Z">
            <w:rPr>
              <w:rFonts w:ascii="TimesNewRomanPS-ItalicMT" w:eastAsia="Times New Roman" w:hAnsi="TimesNewRomanPS-ItalicMT" w:cs="TimesNewRomanPS-ItalicMT"/>
              <w:b/>
              <w:i/>
              <w:iCs/>
              <w:sz w:val="28"/>
              <w:szCs w:val="28"/>
              <w:lang w:val="uk-UA" w:eastAsia="uk-UA"/>
            </w:rPr>
          </w:rPrChange>
        </w:rPr>
        <w:t xml:space="preserve"> </w:t>
      </w:r>
      <w:r w:rsidRPr="000E73EA">
        <w:rPr>
          <w:rFonts w:ascii="TimesNewRomanPS-ItalicMT" w:eastAsia="Times New Roman" w:hAnsi="TimesNewRomanPS-ItalicMT" w:cs="TimesNewRomanPS-ItalicMT"/>
          <w:i/>
          <w:iCs/>
          <w:sz w:val="28"/>
          <w:szCs w:val="28"/>
          <w:lang w:val="uk-UA" w:eastAsia="uk-UA"/>
          <w:rPrChange w:id="238" w:author="K.Istratenko" w:date="2020-04-29T09:36:00Z">
            <w:rPr>
              <w:rFonts w:ascii="TimesNewRomanPS-ItalicMT" w:eastAsia="Times New Roman" w:hAnsi="TimesNewRomanPS-ItalicMT" w:cs="TimesNewRomanPS-ItalicMT"/>
              <w:i/>
              <w:iCs/>
              <w:sz w:val="28"/>
              <w:szCs w:val="28"/>
              <w:lang w:val="uk-UA" w:eastAsia="uk-UA"/>
            </w:rPr>
          </w:rPrChange>
        </w:rPr>
        <w:t>– це період часу між подією або явищем, що описують статистичні дані, та публікацією цих статистичних даних.</w:t>
      </w:r>
    </w:p>
    <w:p w:rsidR="00FA06F4" w:rsidRPr="000E73EA" w:rsidRDefault="00FA06F4" w:rsidP="001C0F4D">
      <w:pPr>
        <w:widowControl w:val="0"/>
        <w:spacing w:after="120" w:line="240" w:lineRule="auto"/>
        <w:ind w:firstLine="567"/>
        <w:jc w:val="both"/>
        <w:rPr>
          <w:rFonts w:ascii="TimesNewRomanPSMT" w:eastAsia="Times New Roman" w:hAnsi="TimesNewRomanPSMT" w:cs="TimesNewRomanPSMT"/>
          <w:i/>
          <w:iCs/>
          <w:sz w:val="28"/>
          <w:szCs w:val="28"/>
          <w:lang w:val="uk-UA" w:eastAsia="uk-UA"/>
          <w:rPrChange w:id="239" w:author="K.Istratenko" w:date="2020-04-29T09:36:00Z">
            <w:rPr>
              <w:rFonts w:ascii="TimesNewRomanPSMT" w:eastAsia="Times New Roman" w:hAnsi="TimesNewRomanPSMT" w:cs="TimesNewRomanPSMT"/>
              <w:i/>
              <w:iCs/>
              <w:sz w:val="28"/>
              <w:szCs w:val="28"/>
              <w:lang w:val="uk-UA" w:eastAsia="uk-UA"/>
            </w:rPr>
          </w:rPrChange>
        </w:rPr>
      </w:pPr>
      <w:r w:rsidRPr="000E73EA">
        <w:rPr>
          <w:rFonts w:ascii="TimesNewRomanPS-ItalicMT" w:eastAsia="Times New Roman" w:hAnsi="TimesNewRomanPS-ItalicMT" w:cs="TimesNewRomanPS-ItalicMT"/>
          <w:bCs/>
          <w:i/>
          <w:iCs/>
          <w:sz w:val="28"/>
          <w:szCs w:val="28"/>
          <w:lang w:val="uk-UA" w:eastAsia="uk-UA"/>
          <w:rPrChange w:id="240" w:author="K.Istratenko" w:date="2020-04-29T09:36:00Z">
            <w:rPr>
              <w:rFonts w:ascii="TimesNewRomanPS-ItalicMT" w:eastAsia="Times New Roman" w:hAnsi="TimesNewRomanPS-ItalicMT" w:cs="TimesNewRomanPS-ItalicMT"/>
              <w:bCs/>
              <w:i/>
              <w:iCs/>
              <w:sz w:val="28"/>
              <w:szCs w:val="28"/>
              <w:lang w:val="uk-UA" w:eastAsia="uk-UA"/>
            </w:rPr>
          </w:rPrChange>
        </w:rPr>
        <w:t>Пунктуальність</w:t>
      </w:r>
      <w:r w:rsidRPr="000E73EA">
        <w:rPr>
          <w:rFonts w:ascii="TimesNewRomanPS-ItalicMT" w:eastAsia="Times New Roman" w:hAnsi="TimesNewRomanPS-ItalicMT" w:cs="TimesNewRomanPS-ItalicMT"/>
          <w:b/>
          <w:bCs/>
          <w:i/>
          <w:iCs/>
          <w:sz w:val="28"/>
          <w:szCs w:val="28"/>
          <w:lang w:val="uk-UA" w:eastAsia="uk-UA"/>
          <w:rPrChange w:id="241" w:author="K.Istratenko" w:date="2020-04-29T09:36:00Z">
            <w:rPr>
              <w:rFonts w:ascii="TimesNewRomanPS-ItalicMT" w:eastAsia="Times New Roman" w:hAnsi="TimesNewRomanPS-ItalicMT" w:cs="TimesNewRomanPS-ItalicMT"/>
              <w:b/>
              <w:bCs/>
              <w:i/>
              <w:iCs/>
              <w:sz w:val="28"/>
              <w:szCs w:val="28"/>
              <w:lang w:val="uk-UA" w:eastAsia="uk-UA"/>
            </w:rPr>
          </w:rPrChange>
        </w:rPr>
        <w:t xml:space="preserve"> </w:t>
      </w:r>
      <w:r w:rsidRPr="000E73EA">
        <w:rPr>
          <w:rFonts w:ascii="TimesNewRomanPS-ItalicMT" w:eastAsia="Times New Roman" w:hAnsi="TimesNewRomanPS-ItalicMT" w:cs="TimesNewRomanPS-ItalicMT"/>
          <w:i/>
          <w:iCs/>
          <w:sz w:val="28"/>
          <w:szCs w:val="28"/>
          <w:lang w:val="uk-UA" w:eastAsia="uk-UA"/>
          <w:rPrChange w:id="242" w:author="K.Istratenko" w:date="2020-04-29T09:36:00Z">
            <w:rPr>
              <w:rFonts w:ascii="TimesNewRomanPS-ItalicMT" w:eastAsia="Times New Roman" w:hAnsi="TimesNewRomanPS-ItalicMT" w:cs="TimesNewRomanPS-ItalicMT"/>
              <w:i/>
              <w:iCs/>
              <w:sz w:val="28"/>
              <w:szCs w:val="28"/>
              <w:lang w:val="uk-UA" w:eastAsia="uk-UA"/>
            </w:rPr>
          </w:rPrChange>
        </w:rPr>
        <w:t xml:space="preserve">– це період часу між фактичною датою публікації </w:t>
      </w:r>
      <w:r w:rsidRPr="000E73EA">
        <w:rPr>
          <w:rFonts w:ascii="TimesNewRomanPSMT" w:eastAsia="Times New Roman" w:hAnsi="TimesNewRomanPSMT" w:cs="TimesNewRomanPSMT"/>
          <w:i/>
          <w:iCs/>
          <w:sz w:val="28"/>
          <w:szCs w:val="28"/>
          <w:lang w:val="uk-UA" w:eastAsia="uk-UA"/>
          <w:rPrChange w:id="243" w:author="K.Istratenko" w:date="2020-04-29T09:36:00Z">
            <w:rPr>
              <w:rFonts w:ascii="TimesNewRomanPSMT" w:eastAsia="Times New Roman" w:hAnsi="TimesNewRomanPSMT" w:cs="TimesNewRomanPSMT"/>
              <w:i/>
              <w:iCs/>
              <w:sz w:val="28"/>
              <w:szCs w:val="28"/>
              <w:lang w:val="uk-UA" w:eastAsia="uk-UA"/>
            </w:rPr>
          </w:rPrChange>
        </w:rPr>
        <w:t>даних та плановою датою, яка визначена в офіційному календарі публікацій.</w:t>
      </w:r>
    </w:p>
    <w:p w:rsidR="00D515BE" w:rsidRPr="000E73EA" w:rsidRDefault="00D515BE" w:rsidP="00D515BE">
      <w:pPr>
        <w:widowControl w:val="0"/>
        <w:spacing w:after="120" w:line="240" w:lineRule="auto"/>
        <w:ind w:firstLine="567"/>
        <w:jc w:val="both"/>
        <w:rPr>
          <w:rFonts w:ascii="Times New Roman" w:eastAsia="Times New Roman" w:hAnsi="Times New Roman" w:cs="Times New Roman"/>
          <w:color w:val="000000" w:themeColor="text1"/>
          <w:sz w:val="28"/>
          <w:szCs w:val="28"/>
          <w:lang w:val="uk-UA" w:eastAsia="uk-UA"/>
          <w:rPrChange w:id="244" w:author="K.Istratenko" w:date="2020-04-29T09:36:00Z">
            <w:rPr>
              <w:rFonts w:ascii="Times New Roman" w:eastAsia="Times New Roman" w:hAnsi="Times New Roman" w:cs="Times New Roman"/>
              <w:color w:val="000000" w:themeColor="text1"/>
              <w:sz w:val="28"/>
              <w:szCs w:val="28"/>
              <w:lang w:val="uk-UA" w:eastAsia="uk-UA"/>
            </w:rPr>
          </w:rPrChange>
        </w:rPr>
      </w:pPr>
      <w:r w:rsidRPr="000E73EA">
        <w:rPr>
          <w:rFonts w:ascii="Times New Roman" w:eastAsia="Times New Roman" w:hAnsi="Times New Roman" w:cs="Times New Roman"/>
          <w:color w:val="000000" w:themeColor="text1"/>
          <w:sz w:val="28"/>
          <w:szCs w:val="28"/>
          <w:lang w:val="uk-UA" w:eastAsia="uk-UA"/>
          <w:rPrChange w:id="245" w:author="K.Istratenko" w:date="2020-04-29T09:36:00Z">
            <w:rPr>
              <w:rFonts w:ascii="Times New Roman" w:eastAsia="Times New Roman" w:hAnsi="Times New Roman" w:cs="Times New Roman"/>
              <w:color w:val="000000" w:themeColor="text1"/>
              <w:sz w:val="28"/>
              <w:szCs w:val="28"/>
              <w:lang w:val="uk-UA" w:eastAsia="uk-UA"/>
            </w:rPr>
          </w:rPrChange>
        </w:rPr>
        <w:t>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 Для зручності користувачів на офіційному вебсайті Держстату розміщений Календар оприлюднення інформації, де зазначені відповідні дати оприлюднення статистичних продуктів.</w:t>
      </w:r>
    </w:p>
    <w:p w:rsidR="00B56B55" w:rsidRPr="000E73EA" w:rsidRDefault="00B56B55" w:rsidP="00B56B55">
      <w:pPr>
        <w:autoSpaceDE w:val="0"/>
        <w:autoSpaceDN w:val="0"/>
        <w:adjustRightInd w:val="0"/>
        <w:spacing w:after="0" w:line="240" w:lineRule="auto"/>
        <w:ind w:firstLine="709"/>
        <w:jc w:val="both"/>
        <w:rPr>
          <w:rFonts w:ascii="TimesNewRomanPS-ItalicMT" w:eastAsia="Times New Roman" w:hAnsi="TimesNewRomanPS-ItalicMT" w:cs="TimesNewRomanPS-ItalicMT"/>
          <w:i/>
          <w:iCs/>
          <w:sz w:val="28"/>
          <w:szCs w:val="28"/>
          <w:lang w:eastAsia="uk-UA"/>
          <w:rPrChange w:id="246" w:author="K.Istratenko" w:date="2020-04-29T09:36:00Z">
            <w:rPr>
              <w:rFonts w:ascii="TimesNewRomanPS-ItalicMT" w:eastAsia="Times New Roman" w:hAnsi="TimesNewRomanPS-ItalicMT" w:cs="TimesNewRomanPS-ItalicMT"/>
              <w:i/>
              <w:iCs/>
              <w:sz w:val="28"/>
              <w:szCs w:val="28"/>
              <w:lang w:eastAsia="uk-UA"/>
            </w:rPr>
          </w:rPrChange>
        </w:rPr>
      </w:pPr>
      <w:r w:rsidRPr="000E73EA">
        <w:rPr>
          <w:rFonts w:ascii="Times New Roman" w:eastAsia="Times New Roman" w:hAnsi="Times New Roman" w:cs="Times New Roman"/>
          <w:color w:val="000000"/>
          <w:sz w:val="28"/>
          <w:szCs w:val="28"/>
          <w:lang w:eastAsia="ru-RU"/>
          <w:rPrChange w:id="247" w:author="K.Istratenko" w:date="2020-04-29T09:36:00Z">
            <w:rPr>
              <w:rFonts w:ascii="Times New Roman" w:eastAsia="Times New Roman" w:hAnsi="Times New Roman" w:cs="Times New Roman"/>
              <w:color w:val="000000"/>
              <w:sz w:val="28"/>
              <w:szCs w:val="28"/>
              <w:lang w:eastAsia="ru-RU"/>
            </w:rPr>
          </w:rPrChange>
        </w:rPr>
        <w:t xml:space="preserve">За весь час </w:t>
      </w:r>
      <w:proofErr w:type="spellStart"/>
      <w:r w:rsidRPr="000E73EA">
        <w:rPr>
          <w:rFonts w:ascii="Times New Roman" w:eastAsia="Times New Roman" w:hAnsi="Times New Roman" w:cs="Times New Roman"/>
          <w:color w:val="000000"/>
          <w:sz w:val="28"/>
          <w:szCs w:val="28"/>
          <w:lang w:eastAsia="ru-RU"/>
          <w:rPrChange w:id="248" w:author="K.Istratenko" w:date="2020-04-29T09:36:00Z">
            <w:rPr>
              <w:rFonts w:ascii="Times New Roman" w:eastAsia="Times New Roman" w:hAnsi="Times New Roman" w:cs="Times New Roman"/>
              <w:color w:val="000000"/>
              <w:sz w:val="28"/>
              <w:szCs w:val="28"/>
              <w:lang w:eastAsia="ru-RU"/>
            </w:rPr>
          </w:rPrChange>
        </w:rPr>
        <w:t>проведення</w:t>
      </w:r>
      <w:proofErr w:type="spellEnd"/>
      <w:r w:rsidRPr="000E73EA">
        <w:rPr>
          <w:rFonts w:ascii="Times New Roman" w:eastAsia="Times New Roman" w:hAnsi="Times New Roman" w:cs="Times New Roman"/>
          <w:color w:val="000000"/>
          <w:sz w:val="28"/>
          <w:szCs w:val="28"/>
          <w:lang w:eastAsia="ru-RU"/>
          <w:rPrChange w:id="249" w:author="K.Istratenko" w:date="2020-04-29T09:36:00Z">
            <w:rPr>
              <w:rFonts w:ascii="Times New Roman" w:eastAsia="Times New Roman" w:hAnsi="Times New Roman" w:cs="Times New Roman"/>
              <w:color w:val="000000"/>
              <w:sz w:val="28"/>
              <w:szCs w:val="28"/>
              <w:lang w:eastAsia="ru-RU"/>
            </w:rPr>
          </w:rPrChange>
        </w:rPr>
        <w:t xml:space="preserve"> ДСС </w:t>
      </w:r>
      <w:proofErr w:type="spellStart"/>
      <w:r w:rsidRPr="000E73EA">
        <w:rPr>
          <w:rFonts w:ascii="Times New Roman" w:eastAsia="Times New Roman" w:hAnsi="Times New Roman" w:cs="Times New Roman"/>
          <w:color w:val="000000"/>
          <w:sz w:val="28"/>
          <w:szCs w:val="28"/>
          <w:lang w:eastAsia="ru-RU"/>
          <w:rPrChange w:id="250" w:author="K.Istratenko" w:date="2020-04-29T09:36:00Z">
            <w:rPr>
              <w:rFonts w:ascii="Times New Roman" w:eastAsia="Times New Roman" w:hAnsi="Times New Roman" w:cs="Times New Roman"/>
              <w:color w:val="000000"/>
              <w:sz w:val="28"/>
              <w:szCs w:val="28"/>
              <w:lang w:eastAsia="ru-RU"/>
            </w:rPr>
          </w:rPrChange>
        </w:rPr>
        <w:t>випадків</w:t>
      </w:r>
      <w:proofErr w:type="spellEnd"/>
      <w:r w:rsidRPr="000E73EA">
        <w:rPr>
          <w:rFonts w:ascii="Times New Roman" w:eastAsia="Times New Roman" w:hAnsi="Times New Roman" w:cs="Times New Roman"/>
          <w:color w:val="000000"/>
          <w:sz w:val="28"/>
          <w:szCs w:val="28"/>
          <w:lang w:eastAsia="ru-RU"/>
          <w:rPrChange w:id="251" w:author="K.Istratenko" w:date="2020-04-29T09:36:00Z">
            <w:rPr>
              <w:rFonts w:ascii="Times New Roman" w:eastAsia="Times New Roman" w:hAnsi="Times New Roman" w:cs="Times New Roman"/>
              <w:color w:val="000000"/>
              <w:sz w:val="28"/>
              <w:szCs w:val="28"/>
              <w:lang w:eastAsia="ru-RU"/>
            </w:rPr>
          </w:rPrChange>
        </w:rPr>
        <w:t xml:space="preserve"> </w:t>
      </w:r>
      <w:proofErr w:type="spellStart"/>
      <w:r w:rsidRPr="000E73EA">
        <w:rPr>
          <w:rFonts w:ascii="Times New Roman" w:eastAsia="Times New Roman" w:hAnsi="Times New Roman" w:cs="Times New Roman"/>
          <w:color w:val="000000"/>
          <w:sz w:val="28"/>
          <w:szCs w:val="28"/>
          <w:lang w:eastAsia="ru-RU"/>
          <w:rPrChange w:id="252" w:author="K.Istratenko" w:date="2020-04-29T09:36:00Z">
            <w:rPr>
              <w:rFonts w:ascii="Times New Roman" w:eastAsia="Times New Roman" w:hAnsi="Times New Roman" w:cs="Times New Roman"/>
              <w:color w:val="000000"/>
              <w:sz w:val="28"/>
              <w:szCs w:val="28"/>
              <w:lang w:eastAsia="ru-RU"/>
            </w:rPr>
          </w:rPrChange>
        </w:rPr>
        <w:t>порушення</w:t>
      </w:r>
      <w:proofErr w:type="spellEnd"/>
      <w:r w:rsidRPr="000E73EA">
        <w:rPr>
          <w:rFonts w:ascii="Times New Roman" w:eastAsia="Times New Roman" w:hAnsi="Times New Roman" w:cs="Times New Roman"/>
          <w:color w:val="000000"/>
          <w:sz w:val="28"/>
          <w:szCs w:val="28"/>
          <w:lang w:eastAsia="ru-RU"/>
          <w:rPrChange w:id="253" w:author="K.Istratenko" w:date="2020-04-29T09:36:00Z">
            <w:rPr>
              <w:rFonts w:ascii="Times New Roman" w:eastAsia="Times New Roman" w:hAnsi="Times New Roman" w:cs="Times New Roman"/>
              <w:color w:val="000000"/>
              <w:sz w:val="28"/>
              <w:szCs w:val="28"/>
              <w:lang w:eastAsia="ru-RU"/>
            </w:rPr>
          </w:rPrChange>
        </w:rPr>
        <w:t xml:space="preserve"> </w:t>
      </w:r>
      <w:proofErr w:type="spellStart"/>
      <w:r w:rsidRPr="000E73EA">
        <w:rPr>
          <w:rFonts w:ascii="Times New Roman" w:eastAsia="Times New Roman" w:hAnsi="Times New Roman" w:cs="Times New Roman"/>
          <w:color w:val="000000"/>
          <w:sz w:val="28"/>
          <w:szCs w:val="28"/>
          <w:lang w:eastAsia="ru-RU"/>
          <w:rPrChange w:id="254" w:author="K.Istratenko" w:date="2020-04-29T09:36:00Z">
            <w:rPr>
              <w:rFonts w:ascii="Times New Roman" w:eastAsia="Times New Roman" w:hAnsi="Times New Roman" w:cs="Times New Roman"/>
              <w:color w:val="000000"/>
              <w:sz w:val="28"/>
              <w:szCs w:val="28"/>
              <w:lang w:eastAsia="ru-RU"/>
            </w:rPr>
          </w:rPrChange>
        </w:rPr>
        <w:t>термінів</w:t>
      </w:r>
      <w:proofErr w:type="spellEnd"/>
      <w:r w:rsidRPr="000E73EA">
        <w:rPr>
          <w:rFonts w:ascii="Times New Roman" w:eastAsia="Times New Roman" w:hAnsi="Times New Roman" w:cs="Times New Roman"/>
          <w:color w:val="000000"/>
          <w:sz w:val="28"/>
          <w:szCs w:val="28"/>
          <w:lang w:eastAsia="ru-RU"/>
          <w:rPrChange w:id="255" w:author="K.Istratenko" w:date="2020-04-29T09:36:00Z">
            <w:rPr>
              <w:rFonts w:ascii="Times New Roman" w:eastAsia="Times New Roman" w:hAnsi="Times New Roman" w:cs="Times New Roman"/>
              <w:color w:val="000000"/>
              <w:sz w:val="28"/>
              <w:szCs w:val="28"/>
              <w:lang w:eastAsia="ru-RU"/>
            </w:rPr>
          </w:rPrChange>
        </w:rPr>
        <w:t xml:space="preserve"> </w:t>
      </w:r>
      <w:r w:rsidRPr="000E73EA">
        <w:rPr>
          <w:rFonts w:ascii="Times New Roman" w:eastAsia="Times New Roman" w:hAnsi="Times New Roman" w:cs="Times New Roman"/>
          <w:color w:val="000000" w:themeColor="text1"/>
          <w:sz w:val="28"/>
          <w:szCs w:val="28"/>
          <w:lang w:val="uk-UA" w:eastAsia="uk-UA"/>
          <w:rPrChange w:id="256" w:author="K.Istratenko" w:date="2020-04-29T09:36:00Z">
            <w:rPr>
              <w:rFonts w:ascii="Times New Roman" w:eastAsia="Times New Roman" w:hAnsi="Times New Roman" w:cs="Times New Roman"/>
              <w:color w:val="000000" w:themeColor="text1"/>
              <w:sz w:val="28"/>
              <w:szCs w:val="28"/>
              <w:lang w:val="uk-UA" w:eastAsia="uk-UA"/>
            </w:rPr>
          </w:rPrChange>
        </w:rPr>
        <w:t>оприлюднення статистичних продуктів</w:t>
      </w:r>
      <w:r w:rsidRPr="000E73EA">
        <w:rPr>
          <w:rFonts w:ascii="Times New Roman" w:eastAsia="Times New Roman" w:hAnsi="Times New Roman" w:cs="Times New Roman"/>
          <w:color w:val="000000"/>
          <w:sz w:val="28"/>
          <w:szCs w:val="28"/>
          <w:lang w:eastAsia="ru-RU"/>
          <w:rPrChange w:id="257" w:author="K.Istratenko" w:date="2020-04-29T09:36:00Z">
            <w:rPr>
              <w:rFonts w:ascii="Times New Roman" w:eastAsia="Times New Roman" w:hAnsi="Times New Roman" w:cs="Times New Roman"/>
              <w:color w:val="000000"/>
              <w:sz w:val="28"/>
              <w:szCs w:val="28"/>
              <w:lang w:eastAsia="ru-RU"/>
            </w:rPr>
          </w:rPrChange>
        </w:rPr>
        <w:t xml:space="preserve"> не </w:t>
      </w:r>
      <w:proofErr w:type="spellStart"/>
      <w:r w:rsidRPr="000E73EA">
        <w:rPr>
          <w:rFonts w:ascii="Times New Roman" w:eastAsia="Times New Roman" w:hAnsi="Times New Roman" w:cs="Times New Roman"/>
          <w:color w:val="000000"/>
          <w:sz w:val="28"/>
          <w:szCs w:val="28"/>
          <w:lang w:eastAsia="ru-RU"/>
          <w:rPrChange w:id="258" w:author="K.Istratenko" w:date="2020-04-29T09:36:00Z">
            <w:rPr>
              <w:rFonts w:ascii="Times New Roman" w:eastAsia="Times New Roman" w:hAnsi="Times New Roman" w:cs="Times New Roman"/>
              <w:color w:val="000000"/>
              <w:sz w:val="28"/>
              <w:szCs w:val="28"/>
              <w:lang w:eastAsia="ru-RU"/>
            </w:rPr>
          </w:rPrChange>
        </w:rPr>
        <w:t>було</w:t>
      </w:r>
      <w:proofErr w:type="spellEnd"/>
      <w:r w:rsidRPr="000E73EA">
        <w:rPr>
          <w:rFonts w:ascii="Times New Roman" w:eastAsia="Times New Roman" w:hAnsi="Times New Roman" w:cs="Times New Roman"/>
          <w:color w:val="000000"/>
          <w:sz w:val="28"/>
          <w:szCs w:val="28"/>
          <w:lang w:eastAsia="ru-RU"/>
          <w:rPrChange w:id="259" w:author="K.Istratenko" w:date="2020-04-29T09:36:00Z">
            <w:rPr>
              <w:rFonts w:ascii="Times New Roman" w:eastAsia="Times New Roman" w:hAnsi="Times New Roman" w:cs="Times New Roman"/>
              <w:color w:val="000000"/>
              <w:sz w:val="28"/>
              <w:szCs w:val="28"/>
              <w:lang w:eastAsia="ru-RU"/>
            </w:rPr>
          </w:rPrChange>
        </w:rPr>
        <w:t>.</w:t>
      </w:r>
    </w:p>
    <w:p w:rsidR="00B56B55" w:rsidRPr="000E73EA" w:rsidDel="000E73EA" w:rsidRDefault="00B56B55" w:rsidP="00D515BE">
      <w:pPr>
        <w:widowControl w:val="0"/>
        <w:spacing w:after="120" w:line="240" w:lineRule="auto"/>
        <w:ind w:firstLine="567"/>
        <w:jc w:val="both"/>
        <w:rPr>
          <w:del w:id="260" w:author="K.Istratenko" w:date="2020-04-29T09:37:00Z"/>
          <w:rFonts w:asciiTheme="majorBidi" w:eastAsia="Times New Roman" w:hAnsiTheme="majorBidi" w:cstheme="majorBidi"/>
          <w:sz w:val="28"/>
          <w:szCs w:val="28"/>
          <w:lang w:eastAsia="uk-UA"/>
          <w:rPrChange w:id="261" w:author="K.Istratenko" w:date="2020-04-29T09:36:00Z">
            <w:rPr>
              <w:del w:id="262" w:author="K.Istratenko" w:date="2020-04-29T09:37:00Z"/>
              <w:rFonts w:asciiTheme="majorBidi" w:eastAsia="Times New Roman" w:hAnsiTheme="majorBidi" w:cstheme="majorBidi"/>
              <w:sz w:val="28"/>
              <w:szCs w:val="28"/>
              <w:lang w:eastAsia="uk-UA"/>
            </w:rPr>
          </w:rPrChange>
        </w:rPr>
      </w:pPr>
    </w:p>
    <w:p w:rsidR="00197BA0" w:rsidRPr="000E73EA" w:rsidRDefault="00FA06F4" w:rsidP="001C0F4D">
      <w:pPr>
        <w:widowControl w:val="0"/>
        <w:spacing w:after="120" w:line="240" w:lineRule="auto"/>
        <w:ind w:firstLine="567"/>
        <w:jc w:val="both"/>
        <w:rPr>
          <w:rFonts w:ascii="Times New Roman" w:eastAsia="Times New Roman" w:hAnsi="Times New Roman" w:cs="Times New Roman"/>
          <w:bCs/>
          <w:sz w:val="28"/>
          <w:szCs w:val="28"/>
          <w:lang w:val="uk-UA"/>
          <w:rPrChange w:id="263" w:author="K.Istratenko" w:date="2020-04-29T09:36:00Z">
            <w:rPr>
              <w:rFonts w:ascii="Times New Roman" w:eastAsia="Times New Roman" w:hAnsi="Times New Roman" w:cs="Times New Roman"/>
              <w:bCs/>
              <w:sz w:val="28"/>
              <w:szCs w:val="28"/>
              <w:lang w:val="uk-UA"/>
            </w:rPr>
          </w:rPrChange>
        </w:rPr>
      </w:pPr>
      <w:bookmarkStart w:id="264" w:name="_GoBack"/>
      <w:bookmarkEnd w:id="264"/>
      <w:r w:rsidRPr="000E73EA">
        <w:rPr>
          <w:rFonts w:ascii="TimesNewRomanPSMT" w:eastAsia="Times New Roman" w:hAnsi="TimesNewRomanPSMT" w:cs="TimesNewRomanPSMT"/>
          <w:sz w:val="28"/>
          <w:szCs w:val="28"/>
          <w:lang w:val="uk-UA" w:eastAsia="uk-UA"/>
          <w:rPrChange w:id="265" w:author="K.Istratenko" w:date="2020-04-29T09:36:00Z">
            <w:rPr>
              <w:rFonts w:ascii="TimesNewRomanPSMT" w:eastAsia="Times New Roman" w:hAnsi="TimesNewRomanPSMT" w:cs="TimesNewRomanPSMT"/>
              <w:sz w:val="28"/>
              <w:szCs w:val="28"/>
              <w:lang w:val="uk-UA" w:eastAsia="uk-UA"/>
            </w:rPr>
          </w:rPrChange>
        </w:rPr>
        <w:t>Збір</w:t>
      </w:r>
      <w:r w:rsidRPr="000E73EA">
        <w:rPr>
          <w:rFonts w:ascii="Times New Roman" w:eastAsia="Times New Roman" w:hAnsi="Times New Roman" w:cs="Times New Roman"/>
          <w:bCs/>
          <w:sz w:val="28"/>
          <w:szCs w:val="28"/>
          <w:lang w:val="uk-UA"/>
          <w:rPrChange w:id="266" w:author="K.Istratenko" w:date="2020-04-29T09:36:00Z">
            <w:rPr>
              <w:rFonts w:ascii="Times New Roman" w:eastAsia="Times New Roman" w:hAnsi="Times New Roman" w:cs="Times New Roman"/>
              <w:bCs/>
              <w:sz w:val="28"/>
              <w:szCs w:val="28"/>
              <w:lang w:val="uk-UA"/>
            </w:rPr>
          </w:rPrChange>
        </w:rPr>
        <w:t xml:space="preserve">, обробка, аналіз і поширення даних </w:t>
      </w:r>
      <w:r w:rsidRPr="000E73EA">
        <w:rPr>
          <w:rFonts w:ascii="Times New Roman" w:eastAsia="Times New Roman" w:hAnsi="Times New Roman" w:cs="Times New Roman"/>
          <w:bCs/>
          <w:color w:val="000000"/>
          <w:sz w:val="28"/>
          <w:szCs w:val="28"/>
          <w:lang w:val="uk-UA"/>
          <w:rPrChange w:id="267" w:author="K.Istratenko" w:date="2020-04-29T09:36:00Z">
            <w:rPr>
              <w:rFonts w:ascii="Times New Roman" w:eastAsia="Times New Roman" w:hAnsi="Times New Roman" w:cs="Times New Roman"/>
              <w:bCs/>
              <w:color w:val="000000"/>
              <w:sz w:val="28"/>
              <w:szCs w:val="28"/>
              <w:lang w:val="uk-UA"/>
            </w:rPr>
          </w:rPrChange>
        </w:rPr>
        <w:t xml:space="preserve">щодо змін тарифів </w:t>
      </w:r>
      <w:r w:rsidR="0061349B" w:rsidRPr="000E73EA">
        <w:rPr>
          <w:rFonts w:ascii="Times New Roman" w:eastAsia="Times New Roman" w:hAnsi="Times New Roman" w:cs="Times New Roman"/>
          <w:sz w:val="28"/>
          <w:szCs w:val="28"/>
          <w:lang w:val="uk-UA" w:eastAsia="ru-RU"/>
          <w:rPrChange w:id="268" w:author="K.Istratenko" w:date="2020-04-29T09:36:00Z">
            <w:rPr>
              <w:rFonts w:ascii="Times New Roman" w:eastAsia="Times New Roman" w:hAnsi="Times New Roman" w:cs="Times New Roman"/>
              <w:sz w:val="28"/>
              <w:szCs w:val="28"/>
              <w:lang w:val="uk-UA" w:eastAsia="ru-RU"/>
            </w:rPr>
          </w:rPrChange>
        </w:rPr>
        <w:t xml:space="preserve">на послуги пошти та зв'язку </w:t>
      </w:r>
      <w:r w:rsidRPr="000E73EA">
        <w:rPr>
          <w:rFonts w:ascii="Times New Roman" w:eastAsia="Times New Roman" w:hAnsi="Times New Roman" w:cs="Times New Roman"/>
          <w:bCs/>
          <w:sz w:val="28"/>
          <w:szCs w:val="28"/>
          <w:lang w:val="uk-UA"/>
          <w:rPrChange w:id="269" w:author="K.Istratenko" w:date="2020-04-29T09:36:00Z">
            <w:rPr>
              <w:rFonts w:ascii="Times New Roman" w:eastAsia="Times New Roman" w:hAnsi="Times New Roman" w:cs="Times New Roman"/>
              <w:bCs/>
              <w:sz w:val="28"/>
              <w:szCs w:val="28"/>
              <w:lang w:val="uk-UA"/>
            </w:rPr>
          </w:rPrChange>
        </w:rPr>
        <w:t>здійснюється у такі терміни:</w:t>
      </w:r>
    </w:p>
    <w:tbl>
      <w:tblPr>
        <w:tblpPr w:leftFromText="180" w:rightFromText="180" w:vertAnchor="text" w:horzAnchor="margin" w:tblpX="103" w:tblpY="16"/>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126"/>
        <w:gridCol w:w="1984"/>
        <w:gridCol w:w="2694"/>
      </w:tblGrid>
      <w:tr w:rsidR="00FA06F4" w:rsidRPr="000E73EA" w:rsidTr="009A34ED">
        <w:trPr>
          <w:trHeight w:val="20"/>
        </w:trPr>
        <w:tc>
          <w:tcPr>
            <w:tcW w:w="1416" w:type="pct"/>
            <w:shd w:val="clear" w:color="auto" w:fill="auto"/>
            <w:vAlign w:val="center"/>
          </w:tcPr>
          <w:p w:rsidR="00FA06F4" w:rsidRPr="000E73EA" w:rsidRDefault="00FA06F4" w:rsidP="00D515BE">
            <w:pPr>
              <w:spacing w:after="0" w:line="240" w:lineRule="auto"/>
              <w:jc w:val="center"/>
              <w:rPr>
                <w:rFonts w:ascii="Times New Roman" w:eastAsia="Times New Roman" w:hAnsi="Times New Roman" w:cs="Times New Roman"/>
                <w:lang w:val="uk-UA" w:eastAsia="ru-RU"/>
                <w:rPrChange w:id="270"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71" w:author="K.Istratenko" w:date="2020-04-29T09:36:00Z">
                  <w:rPr>
                    <w:rFonts w:ascii="Times New Roman" w:eastAsia="Times New Roman" w:hAnsi="Times New Roman" w:cs="Times New Roman"/>
                    <w:lang w:val="uk-UA" w:eastAsia="ru-RU"/>
                  </w:rPr>
                </w:rPrChange>
              </w:rPr>
              <w:t xml:space="preserve">Збір даних </w:t>
            </w:r>
          </w:p>
        </w:tc>
        <w:tc>
          <w:tcPr>
            <w:tcW w:w="1120" w:type="pct"/>
            <w:shd w:val="clear" w:color="auto" w:fill="auto"/>
            <w:vAlign w:val="center"/>
          </w:tcPr>
          <w:p w:rsidR="00FA06F4" w:rsidRPr="000E73EA" w:rsidRDefault="00FA06F4" w:rsidP="00D515BE">
            <w:pPr>
              <w:spacing w:after="0" w:line="240" w:lineRule="auto"/>
              <w:jc w:val="center"/>
              <w:rPr>
                <w:rFonts w:ascii="Times New Roman" w:eastAsia="Times New Roman" w:hAnsi="Times New Roman" w:cs="Times New Roman"/>
                <w:lang w:val="uk-UA" w:eastAsia="ru-RU"/>
                <w:rPrChange w:id="272"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73" w:author="K.Istratenko" w:date="2020-04-29T09:36:00Z">
                  <w:rPr>
                    <w:rFonts w:ascii="Times New Roman" w:eastAsia="Times New Roman" w:hAnsi="Times New Roman" w:cs="Times New Roman"/>
                    <w:lang w:val="uk-UA" w:eastAsia="ru-RU"/>
                  </w:rPr>
                </w:rPrChange>
              </w:rPr>
              <w:t xml:space="preserve">Обробка даних </w:t>
            </w:r>
          </w:p>
        </w:tc>
        <w:tc>
          <w:tcPr>
            <w:tcW w:w="1045" w:type="pct"/>
            <w:shd w:val="clear" w:color="auto" w:fill="auto"/>
            <w:vAlign w:val="center"/>
          </w:tcPr>
          <w:p w:rsidR="00FA06F4" w:rsidRPr="000E73EA" w:rsidRDefault="00FA06F4" w:rsidP="00D515BE">
            <w:pPr>
              <w:spacing w:after="0" w:line="240" w:lineRule="auto"/>
              <w:jc w:val="center"/>
              <w:rPr>
                <w:rFonts w:ascii="Times New Roman" w:eastAsia="Times New Roman" w:hAnsi="Times New Roman" w:cs="Times New Roman"/>
                <w:lang w:val="uk-UA" w:eastAsia="ru-RU"/>
                <w:rPrChange w:id="274"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75" w:author="K.Istratenko" w:date="2020-04-29T09:36:00Z">
                  <w:rPr>
                    <w:rFonts w:ascii="Times New Roman" w:eastAsia="Times New Roman" w:hAnsi="Times New Roman" w:cs="Times New Roman"/>
                    <w:lang w:val="uk-UA" w:eastAsia="ru-RU"/>
                  </w:rPr>
                </w:rPrChange>
              </w:rPr>
              <w:t xml:space="preserve">Аналіз даних </w:t>
            </w:r>
          </w:p>
        </w:tc>
        <w:tc>
          <w:tcPr>
            <w:tcW w:w="1419" w:type="pct"/>
            <w:shd w:val="clear" w:color="auto" w:fill="auto"/>
            <w:vAlign w:val="center"/>
          </w:tcPr>
          <w:p w:rsidR="00FA06F4" w:rsidRPr="000E73EA" w:rsidRDefault="00FA06F4" w:rsidP="005E6EC5">
            <w:pPr>
              <w:spacing w:after="0" w:line="240" w:lineRule="auto"/>
              <w:jc w:val="center"/>
              <w:rPr>
                <w:rFonts w:ascii="Times New Roman" w:eastAsia="Times New Roman" w:hAnsi="Times New Roman" w:cs="Times New Roman"/>
                <w:lang w:val="uk-UA" w:eastAsia="ru-RU"/>
                <w:rPrChange w:id="276"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77" w:author="K.Istratenko" w:date="2020-04-29T09:36:00Z">
                  <w:rPr>
                    <w:rFonts w:ascii="Times New Roman" w:eastAsia="Times New Roman" w:hAnsi="Times New Roman" w:cs="Times New Roman"/>
                    <w:lang w:val="uk-UA" w:eastAsia="ru-RU"/>
                  </w:rPr>
                </w:rPrChange>
              </w:rPr>
              <w:t>Перше оприлюднення</w:t>
            </w:r>
          </w:p>
          <w:p w:rsidR="00FA06F4" w:rsidRPr="000E73EA" w:rsidRDefault="00FA06F4" w:rsidP="005E6EC5">
            <w:pPr>
              <w:spacing w:after="0" w:line="240" w:lineRule="auto"/>
              <w:jc w:val="center"/>
              <w:rPr>
                <w:rFonts w:ascii="Times New Roman" w:eastAsia="Times New Roman" w:hAnsi="Times New Roman" w:cs="Times New Roman"/>
                <w:lang w:val="uk-UA" w:eastAsia="ru-RU"/>
                <w:rPrChange w:id="278"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79" w:author="K.Istratenko" w:date="2020-04-29T09:36:00Z">
                  <w:rPr>
                    <w:rFonts w:ascii="Times New Roman" w:eastAsia="Times New Roman" w:hAnsi="Times New Roman" w:cs="Times New Roman"/>
                    <w:lang w:val="uk-UA" w:eastAsia="ru-RU"/>
                  </w:rPr>
                </w:rPrChange>
              </w:rPr>
              <w:t>статистичної інформації</w:t>
            </w:r>
          </w:p>
        </w:tc>
      </w:tr>
      <w:tr w:rsidR="00FA06F4" w:rsidRPr="000E73EA" w:rsidTr="009A34ED">
        <w:trPr>
          <w:trHeight w:val="20"/>
        </w:trPr>
        <w:tc>
          <w:tcPr>
            <w:tcW w:w="1416" w:type="pct"/>
            <w:shd w:val="clear" w:color="auto" w:fill="auto"/>
            <w:vAlign w:val="center"/>
          </w:tcPr>
          <w:p w:rsidR="0001670A" w:rsidRPr="000E73EA" w:rsidRDefault="0001670A" w:rsidP="0001670A">
            <w:pPr>
              <w:jc w:val="center"/>
              <w:rPr>
                <w:rFonts w:ascii="Times New Roman" w:hAnsi="Times New Roman" w:cs="Times New Roman"/>
                <w:lang w:val="uk-UA"/>
                <w:rPrChange w:id="280" w:author="K.Istratenko" w:date="2020-04-29T09:36:00Z">
                  <w:rPr>
                    <w:rFonts w:ascii="Times New Roman" w:hAnsi="Times New Roman" w:cs="Times New Roman"/>
                    <w:lang w:val="uk-UA"/>
                  </w:rPr>
                </w:rPrChange>
              </w:rPr>
            </w:pPr>
            <w:r w:rsidRPr="000E73EA">
              <w:rPr>
                <w:rFonts w:ascii="Times New Roman" w:hAnsi="Times New Roman" w:cs="Times New Roman"/>
                <w:rPrChange w:id="281" w:author="K.Istratenko" w:date="2020-04-29T09:36:00Z">
                  <w:rPr>
                    <w:rFonts w:ascii="Times New Roman" w:hAnsi="Times New Roman" w:cs="Times New Roman"/>
                  </w:rPr>
                </w:rPrChange>
              </w:rPr>
              <w:t xml:space="preserve">до 1 числа </w:t>
            </w:r>
            <w:r w:rsidR="00196F3B" w:rsidRPr="000E73EA">
              <w:rPr>
                <w:rFonts w:ascii="Times New Roman" w:hAnsi="Times New Roman" w:cs="Times New Roman"/>
                <w:lang w:val="uk-UA"/>
                <w:rPrChange w:id="282" w:author="K.Istratenko" w:date="2020-04-29T09:36:00Z">
                  <w:rPr>
                    <w:rFonts w:ascii="Times New Roman" w:hAnsi="Times New Roman" w:cs="Times New Roman"/>
                    <w:lang w:val="uk-UA"/>
                  </w:rPr>
                </w:rPrChange>
              </w:rPr>
              <w:t xml:space="preserve">місяця </w:t>
            </w:r>
            <w:proofErr w:type="spellStart"/>
            <w:r w:rsidRPr="000E73EA">
              <w:rPr>
                <w:rFonts w:ascii="Times New Roman" w:hAnsi="Times New Roman" w:cs="Times New Roman"/>
                <w:rPrChange w:id="283" w:author="K.Istratenko" w:date="2020-04-29T09:36:00Z">
                  <w:rPr>
                    <w:rFonts w:ascii="Times New Roman" w:hAnsi="Times New Roman" w:cs="Times New Roman"/>
                  </w:rPr>
                </w:rPrChange>
              </w:rPr>
              <w:t>після</w:t>
            </w:r>
            <w:proofErr w:type="spellEnd"/>
            <w:r w:rsidRPr="000E73EA">
              <w:rPr>
                <w:rFonts w:ascii="Times New Roman" w:hAnsi="Times New Roman" w:cs="Times New Roman"/>
                <w:rPrChange w:id="284" w:author="K.Istratenko" w:date="2020-04-29T09:36:00Z">
                  <w:rPr>
                    <w:rFonts w:ascii="Times New Roman" w:hAnsi="Times New Roman" w:cs="Times New Roman"/>
                  </w:rPr>
                </w:rPrChange>
              </w:rPr>
              <w:t xml:space="preserve"> </w:t>
            </w:r>
            <w:r w:rsidR="00D6505D" w:rsidRPr="000E73EA">
              <w:rPr>
                <w:rFonts w:ascii="Times New Roman" w:hAnsi="Times New Roman" w:cs="Times New Roman"/>
                <w:lang w:val="uk-UA"/>
                <w:rPrChange w:id="285" w:author="K.Istratenko" w:date="2020-04-29T09:36:00Z">
                  <w:rPr>
                    <w:rFonts w:ascii="Times New Roman" w:hAnsi="Times New Roman" w:cs="Times New Roman"/>
                    <w:lang w:val="uk-UA"/>
                  </w:rPr>
                </w:rPrChange>
              </w:rPr>
              <w:t xml:space="preserve">звітного </w:t>
            </w:r>
            <w:r w:rsidR="0061349B" w:rsidRPr="000E73EA">
              <w:rPr>
                <w:rFonts w:ascii="Times New Roman" w:hAnsi="Times New Roman" w:cs="Times New Roman"/>
                <w:lang w:val="uk-UA"/>
                <w:rPrChange w:id="286" w:author="K.Istratenko" w:date="2020-04-29T09:36:00Z">
                  <w:rPr>
                    <w:rFonts w:ascii="Times New Roman" w:hAnsi="Times New Roman" w:cs="Times New Roman"/>
                    <w:lang w:val="uk-UA"/>
                  </w:rPr>
                </w:rPrChange>
              </w:rPr>
              <w:t>кварталу</w:t>
            </w:r>
          </w:p>
          <w:p w:rsidR="0001670A" w:rsidRPr="000E73EA" w:rsidRDefault="0001670A" w:rsidP="005E6EC5">
            <w:pPr>
              <w:widowControl w:val="0"/>
              <w:spacing w:after="0" w:line="240" w:lineRule="auto"/>
              <w:jc w:val="center"/>
              <w:rPr>
                <w:rFonts w:ascii="Times New Roman" w:eastAsia="Times New Roman" w:hAnsi="Times New Roman" w:cs="Times New Roman"/>
                <w:lang w:val="uk-UA" w:eastAsia="ru-RU"/>
                <w:rPrChange w:id="287" w:author="K.Istratenko" w:date="2020-04-29T09:36:00Z">
                  <w:rPr>
                    <w:rFonts w:ascii="Times New Roman" w:eastAsia="Times New Roman" w:hAnsi="Times New Roman" w:cs="Times New Roman"/>
                    <w:lang w:val="uk-UA" w:eastAsia="ru-RU"/>
                  </w:rPr>
                </w:rPrChange>
              </w:rPr>
            </w:pPr>
          </w:p>
        </w:tc>
        <w:tc>
          <w:tcPr>
            <w:tcW w:w="1120" w:type="pct"/>
            <w:shd w:val="clear" w:color="auto" w:fill="auto"/>
            <w:vAlign w:val="center"/>
          </w:tcPr>
          <w:p w:rsidR="00FA06F4" w:rsidRPr="000E73EA" w:rsidRDefault="00504360" w:rsidP="005E6EC5">
            <w:pPr>
              <w:widowControl w:val="0"/>
              <w:spacing w:after="0" w:line="240" w:lineRule="auto"/>
              <w:jc w:val="center"/>
              <w:rPr>
                <w:rFonts w:ascii="Times New Roman" w:eastAsia="Times New Roman" w:hAnsi="Times New Roman" w:cs="Times New Roman"/>
                <w:lang w:val="uk-UA" w:eastAsia="ru-RU"/>
                <w:rPrChange w:id="288"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89" w:author="K.Istratenko" w:date="2020-04-29T09:36:00Z">
                  <w:rPr>
                    <w:rFonts w:ascii="Times New Roman" w:eastAsia="Times New Roman" w:hAnsi="Times New Roman" w:cs="Times New Roman"/>
                    <w:lang w:val="uk-UA" w:eastAsia="ru-RU"/>
                  </w:rPr>
                </w:rPrChange>
              </w:rPr>
              <w:t>1-</w:t>
            </w:r>
            <w:r w:rsidR="0001670A" w:rsidRPr="000E73EA">
              <w:rPr>
                <w:rFonts w:ascii="Times New Roman" w:eastAsia="Times New Roman" w:hAnsi="Times New Roman" w:cs="Times New Roman"/>
                <w:lang w:val="uk-UA" w:eastAsia="ru-RU"/>
                <w:rPrChange w:id="290" w:author="K.Istratenko" w:date="2020-04-29T09:36:00Z">
                  <w:rPr>
                    <w:rFonts w:ascii="Times New Roman" w:eastAsia="Times New Roman" w:hAnsi="Times New Roman" w:cs="Times New Roman"/>
                    <w:lang w:val="uk-UA" w:eastAsia="ru-RU"/>
                  </w:rPr>
                </w:rPrChange>
              </w:rPr>
              <w:t>4</w:t>
            </w:r>
            <w:r w:rsidR="00FA06F4" w:rsidRPr="000E73EA">
              <w:rPr>
                <w:rFonts w:ascii="Times New Roman" w:eastAsia="Times New Roman" w:hAnsi="Times New Roman" w:cs="Times New Roman"/>
                <w:lang w:val="uk-UA" w:eastAsia="ru-RU"/>
                <w:rPrChange w:id="291" w:author="K.Istratenko" w:date="2020-04-29T09:36:00Z">
                  <w:rPr>
                    <w:rFonts w:ascii="Times New Roman" w:eastAsia="Times New Roman" w:hAnsi="Times New Roman" w:cs="Times New Roman"/>
                    <w:lang w:val="uk-UA" w:eastAsia="ru-RU"/>
                  </w:rPr>
                </w:rPrChange>
              </w:rPr>
              <w:t xml:space="preserve"> д</w:t>
            </w:r>
            <w:r w:rsidRPr="000E73EA">
              <w:rPr>
                <w:rFonts w:ascii="Times New Roman" w:eastAsia="Times New Roman" w:hAnsi="Times New Roman" w:cs="Times New Roman"/>
                <w:lang w:val="uk-UA" w:eastAsia="ru-RU"/>
                <w:rPrChange w:id="292" w:author="K.Istratenko" w:date="2020-04-29T09:36:00Z">
                  <w:rPr>
                    <w:rFonts w:ascii="Times New Roman" w:eastAsia="Times New Roman" w:hAnsi="Times New Roman" w:cs="Times New Roman"/>
                    <w:lang w:val="uk-UA" w:eastAsia="ru-RU"/>
                  </w:rPr>
                </w:rPrChange>
              </w:rPr>
              <w:t xml:space="preserve">ні </w:t>
            </w:r>
            <w:r w:rsidR="00FA06F4" w:rsidRPr="000E73EA">
              <w:rPr>
                <w:rFonts w:ascii="Times New Roman" w:eastAsia="Times New Roman" w:hAnsi="Times New Roman" w:cs="Times New Roman"/>
                <w:lang w:val="uk-UA" w:eastAsia="ru-RU"/>
                <w:rPrChange w:id="293" w:author="K.Istratenko" w:date="2020-04-29T09:36:00Z">
                  <w:rPr>
                    <w:rFonts w:ascii="Times New Roman" w:eastAsia="Times New Roman" w:hAnsi="Times New Roman" w:cs="Times New Roman"/>
                    <w:lang w:val="uk-UA" w:eastAsia="ru-RU"/>
                  </w:rPr>
                </w:rPrChange>
              </w:rPr>
              <w:t xml:space="preserve">після звітного </w:t>
            </w:r>
            <w:r w:rsidR="0061349B" w:rsidRPr="000E73EA">
              <w:rPr>
                <w:rFonts w:ascii="Times New Roman" w:hAnsi="Times New Roman" w:cs="Times New Roman"/>
                <w:lang w:val="uk-UA"/>
                <w:rPrChange w:id="294" w:author="K.Istratenko" w:date="2020-04-29T09:36:00Z">
                  <w:rPr>
                    <w:rFonts w:ascii="Times New Roman" w:hAnsi="Times New Roman" w:cs="Times New Roman"/>
                    <w:lang w:val="uk-UA"/>
                  </w:rPr>
                </w:rPrChange>
              </w:rPr>
              <w:t xml:space="preserve"> кварталу</w:t>
            </w:r>
          </w:p>
          <w:p w:rsidR="0001670A" w:rsidRPr="000E73EA" w:rsidRDefault="0001670A" w:rsidP="0001670A">
            <w:pPr>
              <w:jc w:val="center"/>
              <w:rPr>
                <w:rFonts w:ascii="Times New Roman" w:eastAsia="Times New Roman" w:hAnsi="Times New Roman" w:cs="Times New Roman"/>
                <w:lang w:val="uk-UA" w:eastAsia="ru-RU"/>
                <w:rPrChange w:id="295" w:author="K.Istratenko" w:date="2020-04-29T09:36:00Z">
                  <w:rPr>
                    <w:rFonts w:ascii="Times New Roman" w:eastAsia="Times New Roman" w:hAnsi="Times New Roman" w:cs="Times New Roman"/>
                    <w:lang w:val="uk-UA" w:eastAsia="ru-RU"/>
                  </w:rPr>
                </w:rPrChange>
              </w:rPr>
            </w:pPr>
          </w:p>
        </w:tc>
        <w:tc>
          <w:tcPr>
            <w:tcW w:w="1045" w:type="pct"/>
            <w:shd w:val="clear" w:color="auto" w:fill="auto"/>
            <w:vAlign w:val="center"/>
          </w:tcPr>
          <w:p w:rsidR="00FA06F4" w:rsidRPr="000E73EA" w:rsidRDefault="0001670A" w:rsidP="005E6EC5">
            <w:pPr>
              <w:widowControl w:val="0"/>
              <w:spacing w:after="0" w:line="240" w:lineRule="auto"/>
              <w:jc w:val="center"/>
              <w:rPr>
                <w:rFonts w:ascii="Times New Roman" w:eastAsia="Times New Roman" w:hAnsi="Times New Roman" w:cs="Times New Roman"/>
                <w:lang w:val="uk-UA" w:eastAsia="ru-RU"/>
                <w:rPrChange w:id="296"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297" w:author="K.Istratenko" w:date="2020-04-29T09:36:00Z">
                  <w:rPr>
                    <w:rFonts w:ascii="Times New Roman" w:eastAsia="Times New Roman" w:hAnsi="Times New Roman" w:cs="Times New Roman"/>
                    <w:lang w:val="uk-UA" w:eastAsia="ru-RU"/>
                  </w:rPr>
                </w:rPrChange>
              </w:rPr>
              <w:t>5</w:t>
            </w:r>
            <w:r w:rsidR="00504360" w:rsidRPr="000E73EA">
              <w:rPr>
                <w:rFonts w:ascii="Times New Roman" w:eastAsia="Times New Roman" w:hAnsi="Times New Roman" w:cs="Times New Roman"/>
                <w:lang w:val="uk-UA" w:eastAsia="ru-RU"/>
                <w:rPrChange w:id="298" w:author="K.Istratenko" w:date="2020-04-29T09:36:00Z">
                  <w:rPr>
                    <w:rFonts w:ascii="Times New Roman" w:eastAsia="Times New Roman" w:hAnsi="Times New Roman" w:cs="Times New Roman"/>
                    <w:lang w:val="uk-UA" w:eastAsia="ru-RU"/>
                  </w:rPr>
                </w:rPrChange>
              </w:rPr>
              <w:t xml:space="preserve">-9 дні </w:t>
            </w:r>
            <w:r w:rsidR="00FA06F4" w:rsidRPr="000E73EA">
              <w:rPr>
                <w:rFonts w:ascii="Times New Roman" w:eastAsia="Times New Roman" w:hAnsi="Times New Roman" w:cs="Times New Roman"/>
                <w:lang w:val="uk-UA" w:eastAsia="ru-RU"/>
                <w:rPrChange w:id="299" w:author="K.Istratenko" w:date="2020-04-29T09:36:00Z">
                  <w:rPr>
                    <w:rFonts w:ascii="Times New Roman" w:eastAsia="Times New Roman" w:hAnsi="Times New Roman" w:cs="Times New Roman"/>
                    <w:lang w:val="uk-UA" w:eastAsia="ru-RU"/>
                  </w:rPr>
                </w:rPrChange>
              </w:rPr>
              <w:t xml:space="preserve">після звітного </w:t>
            </w:r>
            <w:r w:rsidR="0061349B" w:rsidRPr="000E73EA">
              <w:rPr>
                <w:rFonts w:ascii="Times New Roman" w:hAnsi="Times New Roman" w:cs="Times New Roman"/>
                <w:lang w:val="uk-UA"/>
                <w:rPrChange w:id="300" w:author="K.Istratenko" w:date="2020-04-29T09:36:00Z">
                  <w:rPr>
                    <w:rFonts w:ascii="Times New Roman" w:hAnsi="Times New Roman" w:cs="Times New Roman"/>
                    <w:lang w:val="uk-UA"/>
                  </w:rPr>
                </w:rPrChange>
              </w:rPr>
              <w:t xml:space="preserve"> кварталу</w:t>
            </w:r>
          </w:p>
          <w:p w:rsidR="0001670A" w:rsidRPr="000E73EA" w:rsidRDefault="0001670A" w:rsidP="0001670A">
            <w:pPr>
              <w:jc w:val="center"/>
              <w:rPr>
                <w:rFonts w:ascii="Times New Roman" w:eastAsia="Times New Roman" w:hAnsi="Times New Roman" w:cs="Times New Roman"/>
                <w:lang w:val="uk-UA" w:eastAsia="ru-RU"/>
                <w:rPrChange w:id="301" w:author="K.Istratenko" w:date="2020-04-29T09:36:00Z">
                  <w:rPr>
                    <w:rFonts w:ascii="Times New Roman" w:eastAsia="Times New Roman" w:hAnsi="Times New Roman" w:cs="Times New Roman"/>
                    <w:lang w:val="uk-UA" w:eastAsia="ru-RU"/>
                  </w:rPr>
                </w:rPrChange>
              </w:rPr>
            </w:pPr>
          </w:p>
        </w:tc>
        <w:tc>
          <w:tcPr>
            <w:tcW w:w="1419" w:type="pct"/>
            <w:shd w:val="clear" w:color="auto" w:fill="auto"/>
            <w:vAlign w:val="center"/>
          </w:tcPr>
          <w:p w:rsidR="00FA06F4" w:rsidRPr="000E73EA" w:rsidRDefault="00FA06F4" w:rsidP="005E6EC5">
            <w:pPr>
              <w:widowControl w:val="0"/>
              <w:spacing w:after="0" w:line="240" w:lineRule="auto"/>
              <w:jc w:val="center"/>
              <w:rPr>
                <w:rFonts w:ascii="Times New Roman" w:eastAsia="Times New Roman" w:hAnsi="Times New Roman" w:cs="Times New Roman"/>
                <w:lang w:val="uk-UA" w:eastAsia="ru-RU"/>
                <w:rPrChange w:id="302" w:author="K.Istratenko" w:date="2020-04-29T09:36:00Z">
                  <w:rPr>
                    <w:rFonts w:ascii="Times New Roman" w:eastAsia="Times New Roman" w:hAnsi="Times New Roman" w:cs="Times New Roman"/>
                    <w:lang w:val="uk-UA" w:eastAsia="ru-RU"/>
                  </w:rPr>
                </w:rPrChange>
              </w:rPr>
            </w:pPr>
            <w:r w:rsidRPr="000E73EA">
              <w:rPr>
                <w:rFonts w:ascii="Times New Roman" w:eastAsia="Times New Roman" w:hAnsi="Times New Roman" w:cs="Times New Roman"/>
                <w:lang w:val="uk-UA" w:eastAsia="ru-RU"/>
                <w:rPrChange w:id="303" w:author="K.Istratenko" w:date="2020-04-29T09:36:00Z">
                  <w:rPr>
                    <w:rFonts w:ascii="Times New Roman" w:eastAsia="Times New Roman" w:hAnsi="Times New Roman" w:cs="Times New Roman"/>
                    <w:lang w:val="uk-UA" w:eastAsia="ru-RU"/>
                  </w:rPr>
                </w:rPrChange>
              </w:rPr>
              <w:t xml:space="preserve">на 10 день після звітного </w:t>
            </w:r>
            <w:r w:rsidR="0061349B" w:rsidRPr="000E73EA">
              <w:rPr>
                <w:rFonts w:ascii="Times New Roman" w:hAnsi="Times New Roman" w:cs="Times New Roman"/>
                <w:lang w:val="uk-UA"/>
                <w:rPrChange w:id="304" w:author="K.Istratenko" w:date="2020-04-29T09:36:00Z">
                  <w:rPr>
                    <w:rFonts w:ascii="Times New Roman" w:hAnsi="Times New Roman" w:cs="Times New Roman"/>
                    <w:lang w:val="uk-UA"/>
                  </w:rPr>
                </w:rPrChange>
              </w:rPr>
              <w:t xml:space="preserve"> кварталу</w:t>
            </w:r>
          </w:p>
          <w:p w:rsidR="0001670A" w:rsidRPr="000E73EA" w:rsidRDefault="0001670A" w:rsidP="0001670A">
            <w:pPr>
              <w:jc w:val="center"/>
              <w:rPr>
                <w:rFonts w:ascii="Times New Roman" w:eastAsia="Times New Roman" w:hAnsi="Times New Roman" w:cs="Times New Roman"/>
                <w:lang w:eastAsia="ru-RU"/>
                <w:rPrChange w:id="305" w:author="K.Istratenko" w:date="2020-04-29T09:36:00Z">
                  <w:rPr>
                    <w:rFonts w:ascii="Times New Roman" w:eastAsia="Times New Roman" w:hAnsi="Times New Roman" w:cs="Times New Roman"/>
                    <w:lang w:eastAsia="ru-RU"/>
                  </w:rPr>
                </w:rPrChange>
              </w:rPr>
            </w:pPr>
          </w:p>
        </w:tc>
      </w:tr>
    </w:tbl>
    <w:p w:rsidR="00FA06F4" w:rsidRPr="000E73EA" w:rsidRDefault="00FA06F4" w:rsidP="00FA06F4">
      <w:pPr>
        <w:autoSpaceDE w:val="0"/>
        <w:autoSpaceDN w:val="0"/>
        <w:adjustRightInd w:val="0"/>
        <w:spacing w:after="0" w:line="240" w:lineRule="auto"/>
        <w:jc w:val="both"/>
        <w:rPr>
          <w:rFonts w:ascii="Times New Roman" w:eastAsia="Times New Roman" w:hAnsi="Times New Roman" w:cs="Times New Roman"/>
          <w:color w:val="000000"/>
          <w:sz w:val="16"/>
          <w:szCs w:val="16"/>
          <w:lang w:val="uk-UA" w:eastAsia="ru-RU"/>
          <w:rPrChange w:id="306" w:author="K.Istratenko" w:date="2020-04-29T09:36:00Z">
            <w:rPr>
              <w:rFonts w:ascii="Times New Roman" w:eastAsia="Times New Roman" w:hAnsi="Times New Roman" w:cs="Times New Roman"/>
              <w:color w:val="000000"/>
              <w:sz w:val="16"/>
              <w:szCs w:val="16"/>
              <w:lang w:val="uk-UA" w:eastAsia="ru-RU"/>
            </w:rPr>
          </w:rPrChange>
        </w:rPr>
      </w:pPr>
    </w:p>
    <w:p w:rsidR="00FA06F4" w:rsidRPr="000E73EA" w:rsidRDefault="00FA06F4" w:rsidP="001C0F4D">
      <w:pPr>
        <w:autoSpaceDE w:val="0"/>
        <w:autoSpaceDN w:val="0"/>
        <w:adjustRightInd w:val="0"/>
        <w:spacing w:after="0" w:line="240" w:lineRule="auto"/>
        <w:ind w:firstLine="567"/>
        <w:jc w:val="both"/>
        <w:rPr>
          <w:rFonts w:ascii="TimesNewRomanPS-ItalicMT" w:eastAsia="Times New Roman" w:hAnsi="TimesNewRomanPS-ItalicMT" w:cs="TimesNewRomanPS-ItalicMT"/>
          <w:i/>
          <w:iCs/>
          <w:sz w:val="28"/>
          <w:szCs w:val="28"/>
          <w:lang w:val="uk-UA" w:eastAsia="uk-UA"/>
          <w:rPrChange w:id="307" w:author="K.Istratenko" w:date="2020-04-29T09:36:00Z">
            <w:rPr>
              <w:rFonts w:ascii="TimesNewRomanPS-ItalicMT" w:eastAsia="Times New Roman" w:hAnsi="TimesNewRomanPS-ItalicMT" w:cs="TimesNewRomanPS-ItalicMT"/>
              <w:i/>
              <w:iCs/>
              <w:sz w:val="28"/>
              <w:szCs w:val="28"/>
              <w:lang w:val="uk-UA" w:eastAsia="uk-UA"/>
            </w:rPr>
          </w:rPrChange>
        </w:rPr>
      </w:pPr>
      <w:r w:rsidRPr="000E73EA">
        <w:rPr>
          <w:rFonts w:ascii="Times New Roman" w:eastAsia="Times New Roman" w:hAnsi="Times New Roman" w:cs="Times New Roman"/>
          <w:color w:val="000000"/>
          <w:sz w:val="28"/>
          <w:szCs w:val="28"/>
          <w:lang w:val="uk-UA" w:eastAsia="ru-RU"/>
          <w:rPrChange w:id="308" w:author="K.Istratenko" w:date="2020-04-29T09:36:00Z">
            <w:rPr>
              <w:rFonts w:ascii="Times New Roman" w:eastAsia="Times New Roman" w:hAnsi="Times New Roman" w:cs="Times New Roman"/>
              <w:color w:val="000000"/>
              <w:sz w:val="28"/>
              <w:szCs w:val="28"/>
              <w:lang w:val="uk-UA" w:eastAsia="ru-RU"/>
            </w:rPr>
          </w:rPrChange>
        </w:rPr>
        <w:t xml:space="preserve">Запити користувачів щодо надання інформації виконуються </w:t>
      </w:r>
      <w:r w:rsidR="00C63DAE" w:rsidRPr="000E73EA">
        <w:rPr>
          <w:rFonts w:ascii="Times New Roman" w:eastAsia="Times New Roman" w:hAnsi="Times New Roman" w:cs="Times New Roman"/>
          <w:color w:val="000000"/>
          <w:sz w:val="28"/>
          <w:szCs w:val="28"/>
          <w:lang w:val="uk-UA" w:eastAsia="ru-RU"/>
          <w:rPrChange w:id="309" w:author="K.Istratenko" w:date="2020-04-29T09:36:00Z">
            <w:rPr>
              <w:rFonts w:ascii="Times New Roman" w:eastAsia="Times New Roman" w:hAnsi="Times New Roman" w:cs="Times New Roman"/>
              <w:color w:val="000000"/>
              <w:sz w:val="28"/>
              <w:szCs w:val="28"/>
              <w:lang w:val="uk-UA" w:eastAsia="ru-RU"/>
            </w:rPr>
          </w:rPrChange>
        </w:rPr>
        <w:t xml:space="preserve">в терміни, передбачені Законом України </w:t>
      </w:r>
      <w:r w:rsidR="00C63DAE" w:rsidRPr="000E73EA">
        <w:rPr>
          <w:rFonts w:ascii="Times New Roman" w:eastAsia="Times New Roman" w:hAnsi="Times New Roman" w:cs="Times New Roman"/>
          <w:sz w:val="28"/>
          <w:szCs w:val="28"/>
          <w:lang w:val="uk-UA" w:eastAsia="ru-RU"/>
          <w:rPrChange w:id="310" w:author="K.Istratenko" w:date="2020-04-29T09:36:00Z">
            <w:rPr>
              <w:rFonts w:ascii="Times New Roman" w:eastAsia="Times New Roman" w:hAnsi="Times New Roman" w:cs="Times New Roman"/>
              <w:sz w:val="28"/>
              <w:szCs w:val="28"/>
              <w:lang w:val="uk-UA" w:eastAsia="ru-RU"/>
            </w:rPr>
          </w:rPrChange>
        </w:rPr>
        <w:t>"</w:t>
      </w:r>
      <w:r w:rsidR="00C63DAE" w:rsidRPr="000E73EA">
        <w:rPr>
          <w:rFonts w:ascii="Times New Roman" w:eastAsia="Times New Roman" w:hAnsi="Times New Roman" w:cs="Times New Roman"/>
          <w:color w:val="000000"/>
          <w:sz w:val="28"/>
          <w:szCs w:val="28"/>
          <w:lang w:val="uk-UA" w:eastAsia="ru-RU"/>
          <w:rPrChange w:id="311" w:author="K.Istratenko" w:date="2020-04-29T09:36:00Z">
            <w:rPr>
              <w:rFonts w:ascii="Times New Roman" w:eastAsia="Times New Roman" w:hAnsi="Times New Roman" w:cs="Times New Roman"/>
              <w:color w:val="000000"/>
              <w:sz w:val="28"/>
              <w:szCs w:val="28"/>
              <w:lang w:val="uk-UA" w:eastAsia="ru-RU"/>
            </w:rPr>
          </w:rPrChange>
        </w:rPr>
        <w:t>Про доступ до публічної інформації</w:t>
      </w:r>
      <w:r w:rsidR="00C63DAE" w:rsidRPr="000E73EA">
        <w:rPr>
          <w:rFonts w:ascii="Times New Roman" w:eastAsia="Times New Roman" w:hAnsi="Times New Roman" w:cs="Times New Roman"/>
          <w:sz w:val="28"/>
          <w:szCs w:val="28"/>
          <w:lang w:val="uk-UA" w:eastAsia="ru-RU"/>
          <w:rPrChange w:id="312" w:author="K.Istratenko" w:date="2020-04-29T09:36:00Z">
            <w:rPr>
              <w:rFonts w:ascii="Times New Roman" w:eastAsia="Times New Roman" w:hAnsi="Times New Roman" w:cs="Times New Roman"/>
              <w:sz w:val="28"/>
              <w:szCs w:val="28"/>
              <w:lang w:val="uk-UA" w:eastAsia="ru-RU"/>
            </w:rPr>
          </w:rPrChange>
        </w:rPr>
        <w:t>"</w:t>
      </w:r>
      <w:r w:rsidR="00C63DAE" w:rsidRPr="000E73EA">
        <w:rPr>
          <w:rFonts w:ascii="Times New Roman" w:eastAsia="Times New Roman" w:hAnsi="Times New Roman" w:cs="Times New Roman"/>
          <w:color w:val="000000"/>
          <w:sz w:val="28"/>
          <w:szCs w:val="28"/>
          <w:lang w:val="uk-UA" w:eastAsia="ru-RU"/>
          <w:rPrChange w:id="313" w:author="K.Istratenko" w:date="2020-04-29T09:36:00Z">
            <w:rPr>
              <w:rFonts w:ascii="Times New Roman" w:eastAsia="Times New Roman" w:hAnsi="Times New Roman" w:cs="Times New Roman"/>
              <w:color w:val="000000"/>
              <w:sz w:val="28"/>
              <w:szCs w:val="28"/>
              <w:lang w:val="uk-UA" w:eastAsia="ru-RU"/>
            </w:rPr>
          </w:rPrChange>
        </w:rPr>
        <w:t>.</w:t>
      </w:r>
    </w:p>
    <w:p w:rsidR="00FA06F4" w:rsidRPr="000E73EA" w:rsidRDefault="00FA06F4" w:rsidP="00267582">
      <w:pPr>
        <w:autoSpaceDE w:val="0"/>
        <w:autoSpaceDN w:val="0"/>
        <w:adjustRightInd w:val="0"/>
        <w:spacing w:after="120" w:line="240" w:lineRule="auto"/>
        <w:jc w:val="both"/>
        <w:rPr>
          <w:rFonts w:ascii="TimesNewRomanPSMT" w:eastAsia="Times New Roman" w:hAnsi="TimesNewRomanPSMT" w:cs="TimesNewRomanPSMT"/>
          <w:sz w:val="28"/>
          <w:szCs w:val="28"/>
          <w:lang w:val="uk-UA" w:eastAsia="uk-UA"/>
          <w:rPrChange w:id="314" w:author="K.Istratenko" w:date="2020-04-29T09:36:00Z">
            <w:rPr>
              <w:rFonts w:ascii="TimesNewRomanPSMT" w:eastAsia="Times New Roman" w:hAnsi="TimesNewRomanPSMT" w:cs="TimesNewRomanPSMT"/>
              <w:sz w:val="28"/>
              <w:szCs w:val="28"/>
              <w:lang w:val="uk-UA" w:eastAsia="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315"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316" w:author="K.Istratenko" w:date="2020-04-29T09:36:00Z">
            <w:rPr>
              <w:rFonts w:ascii="TimesNewRomanPS-BoldMT" w:eastAsia="Times New Roman" w:hAnsi="TimesNewRomanPS-BoldMT" w:cs="TimesNewRomanPS-BoldMT"/>
              <w:b/>
              <w:bCs/>
              <w:sz w:val="28"/>
              <w:szCs w:val="28"/>
              <w:lang w:val="uk-UA" w:eastAsia="uk-UA"/>
            </w:rPr>
          </w:rPrChange>
        </w:rPr>
        <w:t xml:space="preserve">2.4. </w:t>
      </w:r>
      <w:r w:rsidRPr="000E73EA">
        <w:rPr>
          <w:rFonts w:ascii="TimesNewRomanPSMT" w:eastAsia="Times New Roman" w:hAnsi="TimesNewRomanPSMT" w:cs="TimesNewRomanPSMT"/>
          <w:b/>
          <w:bCs/>
          <w:sz w:val="28"/>
          <w:szCs w:val="28"/>
          <w:lang w:val="uk-UA" w:eastAsia="uk-UA"/>
          <w:rPrChange w:id="317" w:author="K.Istratenko" w:date="2020-04-29T09:36:00Z">
            <w:rPr>
              <w:rFonts w:ascii="TimesNewRomanPSMT" w:eastAsia="Times New Roman" w:hAnsi="TimesNewRomanPSMT" w:cs="TimesNewRomanPSMT"/>
              <w:b/>
              <w:bCs/>
              <w:sz w:val="28"/>
              <w:szCs w:val="28"/>
              <w:lang w:val="uk-UA" w:eastAsia="uk-UA"/>
            </w:rPr>
          </w:rPrChange>
        </w:rPr>
        <w:t>Доступність та зрозумілість</w:t>
      </w:r>
    </w:p>
    <w:p w:rsidR="00FA06F4" w:rsidRPr="000E73EA"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8"/>
          <w:szCs w:val="28"/>
          <w:lang w:val="uk-UA" w:eastAsia="uk-UA"/>
          <w:rPrChange w:id="318" w:author="K.Istratenko" w:date="2020-04-29T09:36:00Z">
            <w:rPr>
              <w:rFonts w:ascii="TimesNewRomanPSMT" w:eastAsia="Times New Roman" w:hAnsi="TimesNewRomanPSMT" w:cs="TimesNewRomanPSMT"/>
              <w:b/>
              <w:bCs/>
              <w:sz w:val="28"/>
              <w:szCs w:val="28"/>
              <w:lang w:val="uk-UA" w:eastAsia="uk-UA"/>
            </w:rPr>
          </w:rPrChange>
        </w:rPr>
      </w:pPr>
    </w:p>
    <w:p w:rsidR="00FA06F4" w:rsidRPr="000E73EA" w:rsidRDefault="00FA06F4" w:rsidP="001C0F4D">
      <w:pPr>
        <w:widowControl w:val="0"/>
        <w:spacing w:after="80" w:line="240" w:lineRule="auto"/>
        <w:ind w:firstLine="567"/>
        <w:jc w:val="both"/>
        <w:rPr>
          <w:rFonts w:ascii="Times New Roman" w:eastAsia="Times New Roman" w:hAnsi="Times New Roman" w:cs="Times New Roman"/>
          <w:i/>
          <w:iCs/>
          <w:color w:val="000000"/>
          <w:sz w:val="28"/>
          <w:szCs w:val="28"/>
          <w:lang w:val="uk-UA" w:eastAsia="ru-RU"/>
          <w:rPrChange w:id="319" w:author="K.Istratenko" w:date="2020-04-29T09:36:00Z">
            <w:rPr>
              <w:rFonts w:ascii="Times New Roman" w:eastAsia="Times New Roman" w:hAnsi="Times New Roman" w:cs="Times New Roman"/>
              <w:i/>
              <w:iCs/>
              <w:color w:val="000000"/>
              <w:sz w:val="28"/>
              <w:szCs w:val="28"/>
              <w:lang w:val="uk-UA" w:eastAsia="ru-RU"/>
            </w:rPr>
          </w:rPrChange>
        </w:rPr>
      </w:pPr>
      <w:r w:rsidRPr="000E73EA">
        <w:rPr>
          <w:rFonts w:ascii="Times New Roman" w:eastAsia="Times New Roman" w:hAnsi="Times New Roman" w:cs="Times New Roman"/>
          <w:i/>
          <w:iCs/>
          <w:color w:val="000000"/>
          <w:sz w:val="28"/>
          <w:szCs w:val="28"/>
          <w:lang w:val="uk-UA" w:eastAsia="ru-RU"/>
          <w:rPrChange w:id="320" w:author="K.Istratenko" w:date="2020-04-29T09:36:00Z">
            <w:rPr>
              <w:rFonts w:ascii="Times New Roman" w:eastAsia="Times New Roman" w:hAnsi="Times New Roman" w:cs="Times New Roman"/>
              <w:i/>
              <w:iCs/>
              <w:color w:val="000000"/>
              <w:sz w:val="28"/>
              <w:szCs w:val="28"/>
              <w:lang w:val="uk-UA" w:eastAsia="ru-RU"/>
            </w:rPr>
          </w:rPrChange>
        </w:rPr>
        <w:t xml:space="preserve">Доступність </w:t>
      </w:r>
      <w:r w:rsidRPr="000E73EA">
        <w:rPr>
          <w:rFonts w:ascii="Times New Roman" w:eastAsia="Times New Roman" w:hAnsi="Times New Roman" w:cs="Times New Roman"/>
          <w:i/>
          <w:sz w:val="28"/>
          <w:szCs w:val="28"/>
          <w:lang w:val="uk-UA" w:eastAsia="ru-RU"/>
          <w:rPrChange w:id="321" w:author="K.Istratenko" w:date="2020-04-29T09:36:00Z">
            <w:rPr>
              <w:rFonts w:ascii="Times New Roman" w:eastAsia="Times New Roman" w:hAnsi="Times New Roman" w:cs="Times New Roman"/>
              <w:i/>
              <w:sz w:val="28"/>
              <w:szCs w:val="28"/>
              <w:lang w:val="uk-UA" w:eastAsia="ru-RU"/>
            </w:rPr>
          </w:rPrChange>
        </w:rPr>
        <w:t xml:space="preserve">– </w:t>
      </w:r>
      <w:r w:rsidRPr="000E73EA">
        <w:rPr>
          <w:rFonts w:ascii="Times New Roman" w:eastAsia="Times New Roman" w:hAnsi="Times New Roman" w:cs="Times New Roman"/>
          <w:i/>
          <w:iCs/>
          <w:sz w:val="28"/>
          <w:szCs w:val="28"/>
          <w:lang w:val="uk-UA" w:eastAsia="ru-RU"/>
          <w:rPrChange w:id="322" w:author="K.Istratenko" w:date="2020-04-29T09:36:00Z">
            <w:rPr>
              <w:rFonts w:ascii="Times New Roman" w:eastAsia="Times New Roman" w:hAnsi="Times New Roman" w:cs="Times New Roman"/>
              <w:i/>
              <w:iCs/>
              <w:sz w:val="28"/>
              <w:szCs w:val="28"/>
              <w:lang w:val="uk-UA" w:eastAsia="ru-RU"/>
            </w:rPr>
          </w:rPrChange>
        </w:rPr>
        <w:t xml:space="preserve">це характеристика простоти та легкості, з якою користувач може отримати статистичні дані; вона визначається </w:t>
      </w:r>
      <w:r w:rsidRPr="000E73EA">
        <w:rPr>
          <w:rFonts w:ascii="Times New Roman" w:eastAsia="Times New Roman" w:hAnsi="Times New Roman" w:cs="Times New Roman"/>
          <w:i/>
          <w:iCs/>
          <w:color w:val="000000"/>
          <w:sz w:val="28"/>
          <w:szCs w:val="28"/>
          <w:lang w:val="uk-UA" w:eastAsia="ru-RU"/>
          <w:rPrChange w:id="323" w:author="K.Istratenko" w:date="2020-04-29T09:36:00Z">
            <w:rPr>
              <w:rFonts w:ascii="Times New Roman" w:eastAsia="Times New Roman" w:hAnsi="Times New Roman" w:cs="Times New Roman"/>
              <w:i/>
              <w:iCs/>
              <w:color w:val="000000"/>
              <w:sz w:val="28"/>
              <w:szCs w:val="28"/>
              <w:lang w:val="uk-UA" w:eastAsia="ru-RU"/>
            </w:rPr>
          </w:rPrChange>
        </w:rPr>
        <w:t xml:space="preserve">фізичними умовами, за наявності яких користувачі можуть отримати доступ до статистичних даних. </w:t>
      </w:r>
    </w:p>
    <w:p w:rsidR="00886393" w:rsidRPr="000E73EA" w:rsidRDefault="00FA06F4" w:rsidP="001C0F4D">
      <w:pPr>
        <w:widowControl w:val="0"/>
        <w:spacing w:after="80" w:line="240" w:lineRule="auto"/>
        <w:ind w:firstLine="567"/>
        <w:jc w:val="both"/>
        <w:rPr>
          <w:rFonts w:ascii="Times New Roman" w:eastAsia="Times New Roman" w:hAnsi="Times New Roman" w:cs="Times New Roman"/>
          <w:color w:val="000000"/>
          <w:sz w:val="28"/>
          <w:szCs w:val="28"/>
          <w:lang w:val="uk-UA" w:eastAsia="ru-RU"/>
          <w:rPrChange w:id="324" w:author="K.Istratenko" w:date="2020-04-29T09:36:00Z">
            <w:rPr>
              <w:rFonts w:ascii="Times New Roman" w:eastAsia="Times New Roman" w:hAnsi="Times New Roman" w:cs="Times New Roman"/>
              <w:color w:val="000000"/>
              <w:sz w:val="28"/>
              <w:szCs w:val="28"/>
              <w:lang w:val="uk-UA" w:eastAsia="ru-RU"/>
            </w:rPr>
          </w:rPrChange>
        </w:rPr>
      </w:pPr>
      <w:r w:rsidRPr="000E73EA">
        <w:rPr>
          <w:rFonts w:ascii="Times New Roman" w:eastAsia="Times New Roman" w:hAnsi="Times New Roman" w:cs="Times New Roman"/>
          <w:i/>
          <w:iCs/>
          <w:color w:val="000000"/>
          <w:sz w:val="28"/>
          <w:szCs w:val="28"/>
          <w:lang w:val="uk-UA" w:eastAsia="ru-RU"/>
          <w:rPrChange w:id="325" w:author="K.Istratenko" w:date="2020-04-29T09:36:00Z">
            <w:rPr>
              <w:rFonts w:ascii="Times New Roman" w:eastAsia="Times New Roman" w:hAnsi="Times New Roman" w:cs="Times New Roman"/>
              <w:i/>
              <w:iCs/>
              <w:color w:val="000000"/>
              <w:sz w:val="28"/>
              <w:szCs w:val="28"/>
              <w:lang w:val="uk-UA" w:eastAsia="ru-RU"/>
            </w:rPr>
          </w:rPrChange>
        </w:rPr>
        <w:t xml:space="preserve">Зрозумілість </w:t>
      </w:r>
      <w:r w:rsidRPr="000E73EA">
        <w:rPr>
          <w:rFonts w:ascii="Times New Roman" w:eastAsia="Times New Roman" w:hAnsi="Times New Roman" w:cs="Times New Roman"/>
          <w:i/>
          <w:sz w:val="28"/>
          <w:szCs w:val="28"/>
          <w:lang w:val="uk-UA" w:eastAsia="ru-RU"/>
          <w:rPrChange w:id="326" w:author="K.Istratenko" w:date="2020-04-29T09:36:00Z">
            <w:rPr>
              <w:rFonts w:ascii="Times New Roman" w:eastAsia="Times New Roman" w:hAnsi="Times New Roman" w:cs="Times New Roman"/>
              <w:i/>
              <w:sz w:val="28"/>
              <w:szCs w:val="28"/>
              <w:lang w:val="uk-UA" w:eastAsia="ru-RU"/>
            </w:rPr>
          </w:rPrChange>
        </w:rPr>
        <w:t xml:space="preserve">– </w:t>
      </w:r>
      <w:r w:rsidRPr="000E73EA">
        <w:rPr>
          <w:rFonts w:ascii="Times New Roman" w:eastAsia="Times New Roman" w:hAnsi="Times New Roman" w:cs="Times New Roman"/>
          <w:i/>
          <w:iCs/>
          <w:sz w:val="28"/>
          <w:szCs w:val="28"/>
          <w:lang w:val="uk-UA" w:eastAsia="ru-RU"/>
          <w:rPrChange w:id="327" w:author="K.Istratenko" w:date="2020-04-29T09:36:00Z">
            <w:rPr>
              <w:rFonts w:ascii="Times New Roman" w:eastAsia="Times New Roman" w:hAnsi="Times New Roman" w:cs="Times New Roman"/>
              <w:i/>
              <w:iCs/>
              <w:sz w:val="28"/>
              <w:szCs w:val="28"/>
              <w:lang w:val="uk-UA" w:eastAsia="ru-RU"/>
            </w:rPr>
          </w:rPrChange>
        </w:rPr>
        <w:t>це</w:t>
      </w:r>
      <w:r w:rsidRPr="000E73EA">
        <w:rPr>
          <w:rFonts w:ascii="Times New Roman" w:eastAsia="Times New Roman" w:hAnsi="Times New Roman" w:cs="Times New Roman"/>
          <w:i/>
          <w:iCs/>
          <w:color w:val="000000"/>
          <w:sz w:val="28"/>
          <w:szCs w:val="28"/>
          <w:lang w:val="uk-UA" w:eastAsia="ru-RU"/>
          <w:rPrChange w:id="328" w:author="K.Istratenko" w:date="2020-04-29T09:36:00Z">
            <w:rPr>
              <w:rFonts w:ascii="Times New Roman" w:eastAsia="Times New Roman" w:hAnsi="Times New Roman" w:cs="Times New Roman"/>
              <w:i/>
              <w:iCs/>
              <w:color w:val="000000"/>
              <w:sz w:val="28"/>
              <w:szCs w:val="28"/>
              <w:lang w:val="uk-UA" w:eastAsia="ru-RU"/>
            </w:rPr>
          </w:rPrChange>
        </w:rPr>
        <w:t xml:space="preserve"> </w:t>
      </w:r>
      <w:r w:rsidRPr="000E73EA">
        <w:rPr>
          <w:rFonts w:ascii="Times New Roman" w:eastAsia="Times New Roman" w:hAnsi="Times New Roman" w:cs="Times New Roman"/>
          <w:i/>
          <w:color w:val="000000"/>
          <w:sz w:val="28"/>
          <w:szCs w:val="28"/>
          <w:lang w:val="uk-UA" w:eastAsia="ru-RU"/>
          <w:rPrChange w:id="329" w:author="K.Istratenko" w:date="2020-04-29T09:36:00Z">
            <w:rPr>
              <w:rFonts w:ascii="Times New Roman" w:eastAsia="Times New Roman" w:hAnsi="Times New Roman" w:cs="Times New Roman"/>
              <w:i/>
              <w:color w:val="000000"/>
              <w:sz w:val="28"/>
              <w:szCs w:val="28"/>
              <w:lang w:val="uk-UA" w:eastAsia="ru-RU"/>
            </w:rPr>
          </w:rPrChange>
        </w:rPr>
        <w:t>характеристика простоти та легкості розуміння користувачем статистичних даних; вона вимірюється через інформаційне середовище, в якому представлені статистичні дані, що супроводжуються відповідними метаданими.</w:t>
      </w:r>
    </w:p>
    <w:p w:rsidR="00972CB9" w:rsidRPr="000E73EA" w:rsidRDefault="00FA06F4" w:rsidP="001C0F4D">
      <w:pPr>
        <w:widowControl w:val="0"/>
        <w:spacing w:after="80" w:line="240" w:lineRule="auto"/>
        <w:ind w:firstLine="567"/>
        <w:jc w:val="both"/>
        <w:rPr>
          <w:rFonts w:ascii="Times New Roman" w:eastAsia="Times New Roman" w:hAnsi="Times New Roman" w:cs="Times New Roman"/>
          <w:color w:val="000000"/>
          <w:sz w:val="28"/>
          <w:szCs w:val="28"/>
          <w:lang w:val="uk-UA" w:eastAsia="ru-RU"/>
          <w:rPrChange w:id="330" w:author="K.Istratenko" w:date="2020-04-29T09:36:00Z">
            <w:rPr>
              <w:rFonts w:ascii="Times New Roman" w:eastAsia="Times New Roman" w:hAnsi="Times New Roman" w:cs="Times New Roman"/>
              <w:color w:val="000000"/>
              <w:sz w:val="28"/>
              <w:szCs w:val="28"/>
              <w:lang w:val="uk-UA" w:eastAsia="ru-RU"/>
            </w:rPr>
          </w:rPrChange>
        </w:rPr>
      </w:pPr>
      <w:r w:rsidRPr="000E73EA">
        <w:rPr>
          <w:rFonts w:ascii="Times New Roman" w:eastAsia="Times New Roman" w:hAnsi="Times New Roman" w:cs="Times New Roman"/>
          <w:i/>
          <w:color w:val="000000"/>
          <w:sz w:val="28"/>
          <w:szCs w:val="28"/>
          <w:lang w:val="uk-UA" w:eastAsia="ru-RU"/>
          <w:rPrChange w:id="331" w:author="K.Istratenko" w:date="2020-04-29T09:36:00Z">
            <w:rPr>
              <w:rFonts w:ascii="Times New Roman" w:eastAsia="Times New Roman" w:hAnsi="Times New Roman" w:cs="Times New Roman"/>
              <w:i/>
              <w:color w:val="000000"/>
              <w:sz w:val="28"/>
              <w:szCs w:val="28"/>
              <w:lang w:val="uk-UA" w:eastAsia="ru-RU"/>
            </w:rPr>
          </w:rPrChange>
        </w:rPr>
        <w:t xml:space="preserve"> </w:t>
      </w:r>
      <w:r w:rsidR="00886393" w:rsidRPr="000E73EA">
        <w:rPr>
          <w:rFonts w:ascii="Times New Roman" w:eastAsia="Times New Roman" w:hAnsi="Times New Roman" w:cs="Times New Roman"/>
          <w:color w:val="000000"/>
          <w:sz w:val="28"/>
          <w:szCs w:val="28"/>
          <w:lang w:val="uk-UA" w:eastAsia="ru-RU"/>
          <w:rPrChange w:id="332" w:author="K.Istratenko" w:date="2020-04-29T09:36:00Z">
            <w:rPr>
              <w:rFonts w:ascii="Times New Roman" w:eastAsia="Times New Roman" w:hAnsi="Times New Roman" w:cs="Times New Roman"/>
              <w:color w:val="000000"/>
              <w:sz w:val="28"/>
              <w:szCs w:val="28"/>
              <w:lang w:val="uk-UA" w:eastAsia="ru-RU"/>
            </w:rPr>
          </w:rPrChange>
        </w:rPr>
        <w:t>Метадані ДСС розміщені на офіційному вебсайті Держстату (www.ukrstat.gov.ua) у розділі "Діяльність Служби"/"Статистичні спостереження"/"Метаописи державних статистичних спостережень".</w:t>
      </w:r>
    </w:p>
    <w:p w:rsidR="008D58DA" w:rsidRPr="000E73EA" w:rsidRDefault="008D58DA" w:rsidP="001C0F4D">
      <w:pPr>
        <w:widowControl w:val="0"/>
        <w:spacing w:after="80" w:line="240" w:lineRule="auto"/>
        <w:ind w:firstLine="567"/>
        <w:jc w:val="both"/>
        <w:rPr>
          <w:rFonts w:ascii="Times New Roman" w:hAnsi="Times New Roman" w:cs="Times New Roman"/>
          <w:color w:val="000000" w:themeColor="text1"/>
          <w:sz w:val="28"/>
          <w:szCs w:val="28"/>
          <w:lang w:val="uk-UA"/>
          <w:rPrChange w:id="333" w:author="K.Istratenko" w:date="2020-04-29T09:36:00Z">
            <w:rPr>
              <w:rFonts w:ascii="Times New Roman" w:hAnsi="Times New Roman" w:cs="Times New Roman"/>
              <w:color w:val="000000" w:themeColor="text1"/>
              <w:sz w:val="28"/>
              <w:szCs w:val="28"/>
              <w:lang w:val="uk-UA"/>
            </w:rPr>
          </w:rPrChange>
        </w:rPr>
      </w:pPr>
      <w:r w:rsidRPr="000E73EA">
        <w:rPr>
          <w:rFonts w:ascii="Times New Roman" w:eastAsia="Times New Roman" w:hAnsi="Times New Roman" w:cs="Times New Roman"/>
          <w:color w:val="000000" w:themeColor="text1"/>
          <w:sz w:val="28"/>
          <w:szCs w:val="28"/>
          <w:lang w:val="uk-UA" w:eastAsia="ru-RU"/>
          <w:rPrChange w:id="334" w:author="K.Istratenko" w:date="2020-04-29T09:36:00Z">
            <w:rPr>
              <w:rFonts w:ascii="Times New Roman" w:eastAsia="Times New Roman" w:hAnsi="Times New Roman" w:cs="Times New Roman"/>
              <w:color w:val="000000" w:themeColor="text1"/>
              <w:sz w:val="28"/>
              <w:szCs w:val="28"/>
              <w:lang w:val="uk-UA" w:eastAsia="ru-RU"/>
            </w:rPr>
          </w:rPrChange>
        </w:rPr>
        <w:t xml:space="preserve">Результати </w:t>
      </w:r>
      <w:r w:rsidRPr="000E73EA">
        <w:rPr>
          <w:rFonts w:ascii="Times New Roman" w:hAnsi="Times New Roman" w:cs="Times New Roman"/>
          <w:color w:val="000000" w:themeColor="text1"/>
          <w:sz w:val="28"/>
          <w:szCs w:val="28"/>
          <w:lang w:val="uk-UA"/>
          <w:rPrChange w:id="335" w:author="K.Istratenko" w:date="2020-04-29T09:36:00Z">
            <w:rPr>
              <w:rFonts w:ascii="Times New Roman" w:hAnsi="Times New Roman" w:cs="Times New Roman"/>
              <w:color w:val="000000" w:themeColor="text1"/>
              <w:sz w:val="28"/>
              <w:szCs w:val="28"/>
              <w:lang w:val="uk-UA"/>
            </w:rPr>
          </w:rPrChange>
        </w:rPr>
        <w:t>спостереження</w:t>
      </w:r>
      <w:r w:rsidRPr="000E73EA">
        <w:rPr>
          <w:rFonts w:ascii="Times New Roman" w:eastAsia="Times New Roman" w:hAnsi="Times New Roman" w:cs="Times New Roman"/>
          <w:color w:val="000000" w:themeColor="text1"/>
          <w:sz w:val="28"/>
          <w:szCs w:val="28"/>
          <w:lang w:val="uk-UA" w:eastAsia="ru-RU"/>
          <w:rPrChange w:id="336" w:author="K.Istratenko" w:date="2020-04-29T09:36:00Z">
            <w:rPr>
              <w:rFonts w:ascii="Times New Roman" w:eastAsia="Times New Roman" w:hAnsi="Times New Roman" w:cs="Times New Roman"/>
              <w:color w:val="000000" w:themeColor="text1"/>
              <w:sz w:val="28"/>
              <w:szCs w:val="28"/>
              <w:lang w:val="uk-UA" w:eastAsia="ru-RU"/>
            </w:rPr>
          </w:rPrChange>
        </w:rPr>
        <w:t xml:space="preserve"> розміщуються у вільному доступі у форматах (*.</w:t>
      </w:r>
      <w:proofErr w:type="spellStart"/>
      <w:r w:rsidRPr="000E73EA">
        <w:rPr>
          <w:rFonts w:ascii="Times New Roman" w:eastAsia="Times New Roman" w:hAnsi="Times New Roman" w:cs="Times New Roman"/>
          <w:color w:val="000000" w:themeColor="text1"/>
          <w:sz w:val="28"/>
          <w:szCs w:val="28"/>
          <w:lang w:val="uk-UA" w:eastAsia="ru-RU"/>
          <w:rPrChange w:id="337" w:author="K.Istratenko" w:date="2020-04-29T09:36:00Z">
            <w:rPr>
              <w:rFonts w:ascii="Times New Roman" w:eastAsia="Times New Roman" w:hAnsi="Times New Roman" w:cs="Times New Roman"/>
              <w:color w:val="000000" w:themeColor="text1"/>
              <w:sz w:val="28"/>
              <w:szCs w:val="28"/>
              <w:lang w:val="uk-UA" w:eastAsia="ru-RU"/>
            </w:rPr>
          </w:rPrChange>
        </w:rPr>
        <w:t>doс</w:t>
      </w:r>
      <w:proofErr w:type="spellEnd"/>
      <w:r w:rsidRPr="000E73EA">
        <w:rPr>
          <w:rFonts w:ascii="Times New Roman" w:eastAsia="Times New Roman" w:hAnsi="Times New Roman" w:cs="Times New Roman"/>
          <w:color w:val="000000" w:themeColor="text1"/>
          <w:sz w:val="28"/>
          <w:szCs w:val="28"/>
          <w:lang w:val="uk-UA" w:eastAsia="ru-RU"/>
          <w:rPrChange w:id="338" w:author="K.Istratenko" w:date="2020-04-29T09:36:00Z">
            <w:rPr>
              <w:rFonts w:ascii="Times New Roman" w:eastAsia="Times New Roman" w:hAnsi="Times New Roman" w:cs="Times New Roman"/>
              <w:color w:val="000000" w:themeColor="text1"/>
              <w:sz w:val="28"/>
              <w:szCs w:val="28"/>
              <w:lang w:val="uk-UA" w:eastAsia="ru-RU"/>
            </w:rPr>
          </w:rPrChange>
        </w:rPr>
        <w:t>, *.</w:t>
      </w:r>
      <w:proofErr w:type="spellStart"/>
      <w:r w:rsidRPr="000E73EA">
        <w:rPr>
          <w:rFonts w:ascii="Times New Roman" w:eastAsia="Times New Roman" w:hAnsi="Times New Roman" w:cs="Times New Roman"/>
          <w:color w:val="000000" w:themeColor="text1"/>
          <w:sz w:val="28"/>
          <w:szCs w:val="28"/>
          <w:lang w:val="uk-UA" w:eastAsia="ru-RU"/>
          <w:rPrChange w:id="339" w:author="K.Istratenko" w:date="2020-04-29T09:36:00Z">
            <w:rPr>
              <w:rFonts w:ascii="Times New Roman" w:eastAsia="Times New Roman" w:hAnsi="Times New Roman" w:cs="Times New Roman"/>
              <w:color w:val="000000" w:themeColor="text1"/>
              <w:sz w:val="28"/>
              <w:szCs w:val="28"/>
              <w:lang w:val="uk-UA" w:eastAsia="ru-RU"/>
            </w:rPr>
          </w:rPrChange>
        </w:rPr>
        <w:t>xls</w:t>
      </w:r>
      <w:proofErr w:type="spellEnd"/>
      <w:r w:rsidRPr="000E73EA">
        <w:rPr>
          <w:rFonts w:ascii="Times New Roman" w:eastAsia="Times New Roman" w:hAnsi="Times New Roman" w:cs="Times New Roman"/>
          <w:color w:val="000000" w:themeColor="text1"/>
          <w:sz w:val="28"/>
          <w:szCs w:val="28"/>
          <w:lang w:val="uk-UA" w:eastAsia="ru-RU"/>
          <w:rPrChange w:id="340" w:author="K.Istratenko" w:date="2020-04-29T09:36:00Z">
            <w:rPr>
              <w:rFonts w:ascii="Times New Roman" w:eastAsia="Times New Roman" w:hAnsi="Times New Roman" w:cs="Times New Roman"/>
              <w:color w:val="000000" w:themeColor="text1"/>
              <w:sz w:val="28"/>
              <w:szCs w:val="28"/>
              <w:lang w:val="uk-UA" w:eastAsia="ru-RU"/>
            </w:rPr>
          </w:rPrChange>
        </w:rPr>
        <w:t>, *.</w:t>
      </w:r>
      <w:proofErr w:type="spellStart"/>
      <w:r w:rsidRPr="000E73EA">
        <w:rPr>
          <w:rFonts w:ascii="Times New Roman" w:eastAsia="Times New Roman" w:hAnsi="Times New Roman" w:cs="Times New Roman"/>
          <w:color w:val="000000" w:themeColor="text1"/>
          <w:sz w:val="28"/>
          <w:szCs w:val="28"/>
          <w:lang w:val="uk-UA" w:eastAsia="ru-RU"/>
          <w:rPrChange w:id="341" w:author="K.Istratenko" w:date="2020-04-29T09:36:00Z">
            <w:rPr>
              <w:rFonts w:ascii="Times New Roman" w:eastAsia="Times New Roman" w:hAnsi="Times New Roman" w:cs="Times New Roman"/>
              <w:color w:val="000000" w:themeColor="text1"/>
              <w:sz w:val="28"/>
              <w:szCs w:val="28"/>
              <w:lang w:val="uk-UA" w:eastAsia="ru-RU"/>
            </w:rPr>
          </w:rPrChange>
        </w:rPr>
        <w:t>pdf</w:t>
      </w:r>
      <w:proofErr w:type="spellEnd"/>
      <w:r w:rsidRPr="000E73EA">
        <w:rPr>
          <w:rFonts w:ascii="Times New Roman" w:eastAsia="Times New Roman" w:hAnsi="Times New Roman" w:cs="Times New Roman"/>
          <w:color w:val="000000" w:themeColor="text1"/>
          <w:sz w:val="28"/>
          <w:szCs w:val="28"/>
          <w:lang w:val="uk-UA" w:eastAsia="ru-RU"/>
          <w:rPrChange w:id="342" w:author="K.Istratenko" w:date="2020-04-29T09:36:00Z">
            <w:rPr>
              <w:rFonts w:ascii="Times New Roman" w:eastAsia="Times New Roman" w:hAnsi="Times New Roman" w:cs="Times New Roman"/>
              <w:color w:val="000000" w:themeColor="text1"/>
              <w:sz w:val="28"/>
              <w:szCs w:val="28"/>
              <w:lang w:val="uk-UA" w:eastAsia="ru-RU"/>
            </w:rPr>
          </w:rPrChange>
        </w:rPr>
        <w:t xml:space="preserve">) на офіційному вебсайті Держстату в розділі "Статистична інформація"/"Економічна статистика"/"Ціни"/"Індекси тарифів на </w:t>
      </w:r>
      <w:r w:rsidR="00972CB9" w:rsidRPr="000E73EA">
        <w:rPr>
          <w:rFonts w:ascii="Times New Roman" w:eastAsia="Times New Roman" w:hAnsi="Times New Roman" w:cs="Times New Roman"/>
          <w:color w:val="000000" w:themeColor="text1"/>
          <w:sz w:val="28"/>
          <w:szCs w:val="28"/>
          <w:lang w:val="uk-UA" w:eastAsia="ru-RU"/>
          <w:rPrChange w:id="343" w:author="K.Istratenko" w:date="2020-04-29T09:36:00Z">
            <w:rPr>
              <w:rFonts w:ascii="Times New Roman" w:eastAsia="Times New Roman" w:hAnsi="Times New Roman" w:cs="Times New Roman"/>
              <w:color w:val="000000" w:themeColor="text1"/>
              <w:sz w:val="28"/>
              <w:szCs w:val="28"/>
              <w:lang w:val="uk-UA" w:eastAsia="ru-RU"/>
            </w:rPr>
          </w:rPrChange>
        </w:rPr>
        <w:t xml:space="preserve">послуги пошти та зв’язку для підприємств, установ, організацій </w:t>
      </w:r>
      <w:r w:rsidRPr="000E73EA">
        <w:rPr>
          <w:rFonts w:ascii="Times New Roman" w:eastAsia="Times New Roman" w:hAnsi="Times New Roman" w:cs="Times New Roman"/>
          <w:color w:val="000000" w:themeColor="text1"/>
          <w:sz w:val="28"/>
          <w:szCs w:val="28"/>
          <w:lang w:val="uk-UA" w:eastAsia="ru-RU"/>
          <w:rPrChange w:id="344" w:author="K.Istratenko" w:date="2020-04-29T09:36:00Z">
            <w:rPr>
              <w:rFonts w:ascii="Times New Roman" w:eastAsia="Times New Roman" w:hAnsi="Times New Roman" w:cs="Times New Roman"/>
              <w:color w:val="000000" w:themeColor="text1"/>
              <w:sz w:val="28"/>
              <w:szCs w:val="28"/>
              <w:lang w:val="uk-UA" w:eastAsia="ru-RU"/>
            </w:rPr>
          </w:rPrChange>
        </w:rPr>
        <w:t>", у відповідних статистичних продуктах</w:t>
      </w:r>
      <w:r w:rsidRPr="000E73EA">
        <w:rPr>
          <w:rFonts w:ascii="Times New Roman" w:hAnsi="Times New Roman" w:cs="Times New Roman"/>
          <w:color w:val="000000" w:themeColor="text1"/>
          <w:sz w:val="28"/>
          <w:szCs w:val="28"/>
          <w:lang w:val="uk-UA"/>
          <w:rPrChange w:id="345" w:author="K.Istratenko" w:date="2020-04-29T09:36:00Z">
            <w:rPr>
              <w:rFonts w:ascii="Times New Roman" w:hAnsi="Times New Roman" w:cs="Times New Roman"/>
              <w:color w:val="000000" w:themeColor="text1"/>
              <w:sz w:val="28"/>
              <w:szCs w:val="28"/>
              <w:lang w:val="uk-UA"/>
            </w:rPr>
          </w:rPrChange>
        </w:rPr>
        <w:t>. Крім того, вони можуть надаватися користувачам на підставі їхніх запитів.</w:t>
      </w:r>
    </w:p>
    <w:p w:rsidR="008D58DA" w:rsidRPr="000E73EA" w:rsidRDefault="008D58DA" w:rsidP="008D58DA">
      <w:pPr>
        <w:numPr>
          <w:ilvl w:val="0"/>
          <w:numId w:val="1"/>
        </w:numPr>
        <w:spacing w:after="80" w:line="240" w:lineRule="auto"/>
        <w:ind w:firstLine="567"/>
        <w:jc w:val="both"/>
        <w:rPr>
          <w:rFonts w:ascii="Times New Roman" w:eastAsia="Times New Roman" w:hAnsi="Times New Roman" w:cs="Times New Roman"/>
          <w:sz w:val="28"/>
          <w:szCs w:val="28"/>
          <w:lang w:val="uk-UA" w:eastAsia="ru-RU"/>
          <w:rPrChange w:id="346" w:author="K.Istratenko" w:date="2020-04-29T09:36:00Z">
            <w:rPr>
              <w:rFonts w:ascii="Times New Roman" w:eastAsia="Times New Roman" w:hAnsi="Times New Roman" w:cs="Times New Roman"/>
              <w:sz w:val="28"/>
              <w:szCs w:val="28"/>
              <w:lang w:val="uk-UA" w:eastAsia="ru-RU"/>
            </w:rPr>
          </w:rPrChange>
        </w:rPr>
      </w:pPr>
      <w:r w:rsidRPr="000E73EA">
        <w:rPr>
          <w:rFonts w:ascii="Times New Roman" w:eastAsia="Times New Roman" w:hAnsi="Times New Roman" w:cs="Times New Roman"/>
          <w:sz w:val="28"/>
          <w:szCs w:val="28"/>
          <w:lang w:val="uk-UA" w:eastAsia="uk-UA"/>
          <w:rPrChange w:id="347" w:author="K.Istratenko" w:date="2020-04-29T09:36:00Z">
            <w:rPr>
              <w:rFonts w:ascii="Times New Roman" w:eastAsia="Times New Roman" w:hAnsi="Times New Roman" w:cs="Times New Roman"/>
              <w:sz w:val="28"/>
              <w:szCs w:val="28"/>
              <w:lang w:val="uk-UA" w:eastAsia="uk-UA"/>
            </w:rPr>
          </w:rPrChange>
        </w:rPr>
        <w:t>Контакти для отримання додаткової інформації щодо результатів цього ДСС, відповідного методологічного забезпечення, а також довідок щодо умов розповсюдження його результатів:</w:t>
      </w:r>
    </w:p>
    <w:p w:rsidR="008D58DA" w:rsidRPr="000E73EA" w:rsidRDefault="008D58DA" w:rsidP="008D58DA">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uk-UA"/>
          <w:rPrChange w:id="348"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349" w:author="K.Istratenko" w:date="2020-04-29T09:36:00Z">
            <w:rPr>
              <w:rFonts w:ascii="Times New Roman" w:eastAsia="Times New Roman" w:hAnsi="Times New Roman" w:cs="Times New Roman"/>
              <w:sz w:val="28"/>
              <w:szCs w:val="28"/>
              <w:lang w:val="uk-UA" w:eastAsia="uk-UA"/>
            </w:rPr>
          </w:rPrChange>
        </w:rPr>
        <w:t>адреса: вул. Шота Руставелі, 3, м. Київ, 01601</w:t>
      </w:r>
    </w:p>
    <w:p w:rsidR="008D58DA" w:rsidRPr="000E73EA" w:rsidRDefault="008D58DA" w:rsidP="008D58DA">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Change w:id="350" w:author="K.Istratenko" w:date="2020-04-29T09:36:00Z">
            <w:rPr>
              <w:rFonts w:ascii="Times New Roman" w:eastAsia="Times New Roman" w:hAnsi="Times New Roman" w:cs="Times New Roman"/>
              <w:sz w:val="28"/>
              <w:szCs w:val="28"/>
              <w:lang w:eastAsia="uk-UA"/>
            </w:rPr>
          </w:rPrChange>
        </w:rPr>
      </w:pPr>
      <w:r w:rsidRPr="000E73EA">
        <w:rPr>
          <w:rFonts w:ascii="Times New Roman" w:eastAsia="Times New Roman" w:hAnsi="Times New Roman" w:cs="Times New Roman"/>
          <w:sz w:val="28"/>
          <w:szCs w:val="28"/>
          <w:lang w:val="uk-UA" w:eastAsia="uk-UA"/>
          <w:rPrChange w:id="351" w:author="K.Istratenko" w:date="2020-04-29T09:36:00Z">
            <w:rPr>
              <w:rFonts w:ascii="Times New Roman" w:eastAsia="Times New Roman" w:hAnsi="Times New Roman" w:cs="Times New Roman"/>
              <w:sz w:val="28"/>
              <w:szCs w:val="28"/>
              <w:lang w:val="uk-UA" w:eastAsia="uk-UA"/>
            </w:rPr>
          </w:rPrChange>
        </w:rPr>
        <w:t xml:space="preserve">телефон: (044) </w:t>
      </w:r>
      <w:r w:rsidRPr="000E73EA">
        <w:rPr>
          <w:rFonts w:ascii="Times New Roman" w:eastAsia="Times New Roman" w:hAnsi="Times New Roman" w:cs="Times New Roman"/>
          <w:sz w:val="28"/>
          <w:szCs w:val="28"/>
          <w:lang w:eastAsia="uk-UA"/>
          <w:rPrChange w:id="352" w:author="K.Istratenko" w:date="2020-04-29T09:36:00Z">
            <w:rPr>
              <w:rFonts w:ascii="Times New Roman" w:eastAsia="Times New Roman" w:hAnsi="Times New Roman" w:cs="Times New Roman"/>
              <w:sz w:val="28"/>
              <w:szCs w:val="28"/>
              <w:lang w:eastAsia="uk-UA"/>
            </w:rPr>
          </w:rPrChange>
        </w:rPr>
        <w:t>289</w:t>
      </w:r>
      <w:r w:rsidRPr="000E73EA">
        <w:rPr>
          <w:rFonts w:ascii="Times New Roman" w:eastAsia="Times New Roman" w:hAnsi="Times New Roman" w:cs="Times New Roman"/>
          <w:sz w:val="28"/>
          <w:szCs w:val="28"/>
          <w:lang w:val="uk-UA" w:eastAsia="uk-UA"/>
          <w:rPrChange w:id="353" w:author="K.Istratenko" w:date="2020-04-29T09:36:00Z">
            <w:rPr>
              <w:rFonts w:ascii="Times New Roman" w:eastAsia="Times New Roman" w:hAnsi="Times New Roman" w:cs="Times New Roman"/>
              <w:sz w:val="28"/>
              <w:szCs w:val="28"/>
              <w:lang w:val="uk-UA" w:eastAsia="uk-UA"/>
            </w:rPr>
          </w:rPrChange>
        </w:rPr>
        <w:t xml:space="preserve"> </w:t>
      </w:r>
      <w:r w:rsidRPr="000E73EA">
        <w:rPr>
          <w:rFonts w:ascii="Times New Roman" w:eastAsia="Times New Roman" w:hAnsi="Times New Roman" w:cs="Times New Roman"/>
          <w:sz w:val="28"/>
          <w:szCs w:val="28"/>
          <w:lang w:eastAsia="uk-UA"/>
          <w:rPrChange w:id="354" w:author="K.Istratenko" w:date="2020-04-29T09:36:00Z">
            <w:rPr>
              <w:rFonts w:ascii="Times New Roman" w:eastAsia="Times New Roman" w:hAnsi="Times New Roman" w:cs="Times New Roman"/>
              <w:sz w:val="28"/>
              <w:szCs w:val="28"/>
              <w:lang w:eastAsia="uk-UA"/>
            </w:rPr>
          </w:rPrChange>
        </w:rPr>
        <w:t>76</w:t>
      </w:r>
      <w:r w:rsidRPr="000E73EA">
        <w:rPr>
          <w:rFonts w:ascii="Times New Roman" w:eastAsia="Times New Roman" w:hAnsi="Times New Roman" w:cs="Times New Roman"/>
          <w:sz w:val="28"/>
          <w:szCs w:val="28"/>
          <w:lang w:val="uk-UA" w:eastAsia="uk-UA"/>
          <w:rPrChange w:id="355" w:author="K.Istratenko" w:date="2020-04-29T09:36:00Z">
            <w:rPr>
              <w:rFonts w:ascii="Times New Roman" w:eastAsia="Times New Roman" w:hAnsi="Times New Roman" w:cs="Times New Roman"/>
              <w:sz w:val="28"/>
              <w:szCs w:val="28"/>
              <w:lang w:val="uk-UA" w:eastAsia="uk-UA"/>
            </w:rPr>
          </w:rPrChange>
        </w:rPr>
        <w:t xml:space="preserve"> </w:t>
      </w:r>
      <w:r w:rsidRPr="000E73EA">
        <w:rPr>
          <w:rFonts w:ascii="Times New Roman" w:eastAsia="Times New Roman" w:hAnsi="Times New Roman" w:cs="Times New Roman"/>
          <w:sz w:val="28"/>
          <w:szCs w:val="28"/>
          <w:lang w:eastAsia="uk-UA"/>
          <w:rPrChange w:id="356" w:author="K.Istratenko" w:date="2020-04-29T09:36:00Z">
            <w:rPr>
              <w:rFonts w:ascii="Times New Roman" w:eastAsia="Times New Roman" w:hAnsi="Times New Roman" w:cs="Times New Roman"/>
              <w:sz w:val="28"/>
              <w:szCs w:val="28"/>
              <w:lang w:eastAsia="uk-UA"/>
            </w:rPr>
          </w:rPrChange>
        </w:rPr>
        <w:t>40</w:t>
      </w:r>
    </w:p>
    <w:p w:rsidR="008D58DA" w:rsidRPr="000E73EA" w:rsidRDefault="008D58DA" w:rsidP="008D58DA">
      <w:pPr>
        <w:autoSpaceDE w:val="0"/>
        <w:autoSpaceDN w:val="0"/>
        <w:adjustRightInd w:val="0"/>
        <w:spacing w:after="0" w:line="240" w:lineRule="auto"/>
        <w:ind w:firstLine="567"/>
        <w:rPr>
          <w:rFonts w:ascii="Times New Roman" w:eastAsia="Times New Roman" w:hAnsi="Times New Roman" w:cs="Times New Roman"/>
          <w:sz w:val="28"/>
          <w:szCs w:val="28"/>
          <w:lang w:val="uk-UA" w:eastAsia="uk-UA"/>
          <w:rPrChange w:id="357"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358" w:author="K.Istratenko" w:date="2020-04-29T09:36:00Z">
            <w:rPr>
              <w:rFonts w:ascii="Times New Roman" w:eastAsia="Times New Roman" w:hAnsi="Times New Roman" w:cs="Times New Roman"/>
              <w:sz w:val="28"/>
              <w:szCs w:val="28"/>
              <w:lang w:val="uk-UA" w:eastAsia="uk-UA"/>
            </w:rPr>
          </w:rPrChange>
        </w:rPr>
        <w:t xml:space="preserve">електронна пошта: </w:t>
      </w:r>
      <w:r w:rsidRPr="000E73EA">
        <w:rPr>
          <w:rFonts w:ascii="Times New Roman" w:eastAsia="Times New Roman" w:hAnsi="Times New Roman" w:cs="Times New Roman"/>
          <w:sz w:val="28"/>
          <w:szCs w:val="28"/>
          <w:lang w:val="en-US" w:eastAsia="uk-UA"/>
          <w:rPrChange w:id="359" w:author="K.Istratenko" w:date="2020-04-29T09:36:00Z">
            <w:rPr>
              <w:rFonts w:ascii="Times New Roman" w:eastAsia="Times New Roman" w:hAnsi="Times New Roman" w:cs="Times New Roman"/>
              <w:sz w:val="28"/>
              <w:szCs w:val="28"/>
              <w:lang w:val="en-US" w:eastAsia="uk-UA"/>
            </w:rPr>
          </w:rPrChange>
        </w:rPr>
        <w:t>I</w:t>
      </w:r>
      <w:r w:rsidRPr="000E73EA">
        <w:rPr>
          <w:rFonts w:ascii="Times New Roman" w:eastAsia="Times New Roman" w:hAnsi="Times New Roman" w:cs="Times New Roman"/>
          <w:sz w:val="28"/>
          <w:szCs w:val="28"/>
          <w:lang w:eastAsia="uk-UA"/>
          <w:rPrChange w:id="360" w:author="K.Istratenko" w:date="2020-04-29T09:36:00Z">
            <w:rPr>
              <w:rFonts w:ascii="Times New Roman" w:eastAsia="Times New Roman" w:hAnsi="Times New Roman" w:cs="Times New Roman"/>
              <w:sz w:val="28"/>
              <w:szCs w:val="28"/>
              <w:lang w:eastAsia="uk-UA"/>
            </w:rPr>
          </w:rPrChange>
        </w:rPr>
        <w:t>.</w:t>
      </w:r>
      <w:proofErr w:type="spellStart"/>
      <w:r w:rsidRPr="000E73EA">
        <w:rPr>
          <w:rFonts w:ascii="Times New Roman" w:eastAsia="Times New Roman" w:hAnsi="Times New Roman" w:cs="Times New Roman"/>
          <w:sz w:val="28"/>
          <w:szCs w:val="28"/>
          <w:lang w:val="en-US" w:eastAsia="uk-UA"/>
          <w:rPrChange w:id="361" w:author="K.Istratenko" w:date="2020-04-29T09:36:00Z">
            <w:rPr>
              <w:rFonts w:ascii="Times New Roman" w:eastAsia="Times New Roman" w:hAnsi="Times New Roman" w:cs="Times New Roman"/>
              <w:sz w:val="28"/>
              <w:szCs w:val="28"/>
              <w:lang w:val="en-US" w:eastAsia="uk-UA"/>
            </w:rPr>
          </w:rPrChange>
        </w:rPr>
        <w:t>Shkurska</w:t>
      </w:r>
      <w:proofErr w:type="spellEnd"/>
      <w:r w:rsidRPr="000E73EA">
        <w:rPr>
          <w:rFonts w:ascii="Times New Roman" w:eastAsia="Times New Roman" w:hAnsi="Times New Roman" w:cs="Times New Roman"/>
          <w:sz w:val="28"/>
          <w:szCs w:val="28"/>
          <w:lang w:eastAsia="uk-UA"/>
          <w:rPrChange w:id="362" w:author="K.Istratenko" w:date="2020-04-29T09:36:00Z">
            <w:rPr>
              <w:rFonts w:ascii="Times New Roman" w:eastAsia="Times New Roman" w:hAnsi="Times New Roman" w:cs="Times New Roman"/>
              <w:sz w:val="28"/>
              <w:szCs w:val="28"/>
              <w:lang w:eastAsia="uk-UA"/>
            </w:rPr>
          </w:rPrChange>
        </w:rPr>
        <w:t>@</w:t>
      </w:r>
      <w:proofErr w:type="spellStart"/>
      <w:r w:rsidRPr="000E73EA">
        <w:rPr>
          <w:rFonts w:ascii="Times New Roman" w:eastAsia="Times New Roman" w:hAnsi="Times New Roman" w:cs="Times New Roman"/>
          <w:sz w:val="28"/>
          <w:szCs w:val="28"/>
          <w:lang w:val="en-US" w:eastAsia="uk-UA"/>
          <w:rPrChange w:id="363" w:author="K.Istratenko" w:date="2020-04-29T09:36:00Z">
            <w:rPr>
              <w:rFonts w:ascii="Times New Roman" w:eastAsia="Times New Roman" w:hAnsi="Times New Roman" w:cs="Times New Roman"/>
              <w:sz w:val="28"/>
              <w:szCs w:val="28"/>
              <w:lang w:val="en-US" w:eastAsia="uk-UA"/>
            </w:rPr>
          </w:rPrChange>
        </w:rPr>
        <w:t>ukrstat</w:t>
      </w:r>
      <w:proofErr w:type="spellEnd"/>
      <w:r w:rsidRPr="000E73EA">
        <w:rPr>
          <w:rFonts w:ascii="Times New Roman" w:eastAsia="Times New Roman" w:hAnsi="Times New Roman" w:cs="Times New Roman"/>
          <w:sz w:val="28"/>
          <w:szCs w:val="28"/>
          <w:lang w:eastAsia="uk-UA"/>
          <w:rPrChange w:id="364" w:author="K.Istratenko" w:date="2020-04-29T09:36:00Z">
            <w:rPr>
              <w:rFonts w:ascii="Times New Roman" w:eastAsia="Times New Roman" w:hAnsi="Times New Roman" w:cs="Times New Roman"/>
              <w:sz w:val="28"/>
              <w:szCs w:val="28"/>
              <w:lang w:eastAsia="uk-UA"/>
            </w:rPr>
          </w:rPrChange>
        </w:rPr>
        <w:t>.</w:t>
      </w:r>
      <w:proofErr w:type="spellStart"/>
      <w:r w:rsidRPr="000E73EA">
        <w:rPr>
          <w:rFonts w:ascii="Times New Roman" w:eastAsia="Times New Roman" w:hAnsi="Times New Roman" w:cs="Times New Roman"/>
          <w:sz w:val="28"/>
          <w:szCs w:val="28"/>
          <w:lang w:val="en-US" w:eastAsia="uk-UA"/>
          <w:rPrChange w:id="365" w:author="K.Istratenko" w:date="2020-04-29T09:36:00Z">
            <w:rPr>
              <w:rFonts w:ascii="Times New Roman" w:eastAsia="Times New Roman" w:hAnsi="Times New Roman" w:cs="Times New Roman"/>
              <w:sz w:val="28"/>
              <w:szCs w:val="28"/>
              <w:lang w:val="en-US" w:eastAsia="uk-UA"/>
            </w:rPr>
          </w:rPrChange>
        </w:rPr>
        <w:t>gov</w:t>
      </w:r>
      <w:proofErr w:type="spellEnd"/>
      <w:r w:rsidRPr="000E73EA">
        <w:rPr>
          <w:rFonts w:ascii="Times New Roman" w:eastAsia="Times New Roman" w:hAnsi="Times New Roman" w:cs="Times New Roman"/>
          <w:sz w:val="28"/>
          <w:szCs w:val="28"/>
          <w:lang w:eastAsia="uk-UA"/>
          <w:rPrChange w:id="366" w:author="K.Istratenko" w:date="2020-04-29T09:36:00Z">
            <w:rPr>
              <w:rFonts w:ascii="Times New Roman" w:eastAsia="Times New Roman" w:hAnsi="Times New Roman" w:cs="Times New Roman"/>
              <w:sz w:val="28"/>
              <w:szCs w:val="28"/>
              <w:lang w:eastAsia="uk-UA"/>
            </w:rPr>
          </w:rPrChange>
        </w:rPr>
        <w:t>.</w:t>
      </w:r>
      <w:proofErr w:type="spellStart"/>
      <w:r w:rsidRPr="000E73EA">
        <w:rPr>
          <w:rFonts w:ascii="Times New Roman" w:eastAsia="Times New Roman" w:hAnsi="Times New Roman" w:cs="Times New Roman"/>
          <w:sz w:val="28"/>
          <w:szCs w:val="28"/>
          <w:lang w:val="en-US" w:eastAsia="uk-UA"/>
          <w:rPrChange w:id="367" w:author="K.Istratenko" w:date="2020-04-29T09:36:00Z">
            <w:rPr>
              <w:rFonts w:ascii="Times New Roman" w:eastAsia="Times New Roman" w:hAnsi="Times New Roman" w:cs="Times New Roman"/>
              <w:sz w:val="28"/>
              <w:szCs w:val="28"/>
              <w:lang w:val="en-US" w:eastAsia="uk-UA"/>
            </w:rPr>
          </w:rPrChange>
        </w:rPr>
        <w:t>ua</w:t>
      </w:r>
      <w:proofErr w:type="spellEnd"/>
      <w:r w:rsidRPr="000E73EA">
        <w:rPr>
          <w:rFonts w:ascii="Times New Roman" w:eastAsia="Times New Roman" w:hAnsi="Times New Roman" w:cs="Times New Roman"/>
          <w:sz w:val="28"/>
          <w:szCs w:val="28"/>
          <w:lang w:val="uk-UA" w:eastAsia="uk-UA"/>
          <w:rPrChange w:id="368" w:author="K.Istratenko" w:date="2020-04-29T09:36:00Z">
            <w:rPr>
              <w:rFonts w:ascii="Times New Roman" w:eastAsia="Times New Roman" w:hAnsi="Times New Roman" w:cs="Times New Roman"/>
              <w:sz w:val="28"/>
              <w:szCs w:val="28"/>
              <w:lang w:val="uk-UA" w:eastAsia="uk-UA"/>
            </w:rPr>
          </w:rPrChange>
        </w:rPr>
        <w:t xml:space="preserve">; </w:t>
      </w:r>
      <w:r w:rsidR="00B16E5B" w:rsidRPr="000E73EA">
        <w:rPr>
          <w:rPrChange w:id="369" w:author="K.Istratenko" w:date="2020-04-29T09:36:00Z">
            <w:rPr/>
          </w:rPrChange>
        </w:rPr>
        <w:fldChar w:fldCharType="begin"/>
      </w:r>
      <w:r w:rsidR="00B16E5B" w:rsidRPr="000E73EA">
        <w:rPr>
          <w:rPrChange w:id="370" w:author="K.Istratenko" w:date="2020-04-29T09:36:00Z">
            <w:rPr/>
          </w:rPrChange>
        </w:rPr>
        <w:instrText xml:space="preserve"> HYPERLINK "mailto:office@ukrstat.gov.ua" </w:instrText>
      </w:r>
      <w:r w:rsidR="00B16E5B" w:rsidRPr="000E73EA">
        <w:rPr>
          <w:rPrChange w:id="371" w:author="K.Istratenko" w:date="2020-04-29T09:36:00Z">
            <w:rPr/>
          </w:rPrChange>
        </w:rPr>
        <w:fldChar w:fldCharType="separate"/>
      </w:r>
      <w:r w:rsidRPr="000E73EA">
        <w:rPr>
          <w:rFonts w:ascii="Times New Roman" w:eastAsia="Times New Roman" w:hAnsi="Times New Roman" w:cs="Times New Roman"/>
          <w:sz w:val="28"/>
          <w:szCs w:val="28"/>
          <w:lang w:val="uk-UA" w:eastAsia="uk-UA"/>
          <w:rPrChange w:id="372" w:author="K.Istratenko" w:date="2020-04-29T09:36:00Z">
            <w:rPr>
              <w:rFonts w:ascii="Times New Roman" w:eastAsia="Times New Roman" w:hAnsi="Times New Roman" w:cs="Times New Roman"/>
              <w:sz w:val="28"/>
              <w:szCs w:val="28"/>
              <w:lang w:val="uk-UA" w:eastAsia="uk-UA"/>
            </w:rPr>
          </w:rPrChange>
        </w:rPr>
        <w:t>office@ukrstat.gov.ua</w:t>
      </w:r>
      <w:r w:rsidR="00B16E5B" w:rsidRPr="000E73EA">
        <w:rPr>
          <w:rFonts w:ascii="Times New Roman" w:eastAsia="Times New Roman" w:hAnsi="Times New Roman" w:cs="Times New Roman"/>
          <w:sz w:val="28"/>
          <w:szCs w:val="28"/>
          <w:lang w:val="uk-UA" w:eastAsia="uk-UA"/>
          <w:rPrChange w:id="373" w:author="K.Istratenko" w:date="2020-04-29T09:36:00Z">
            <w:rPr>
              <w:rFonts w:ascii="Times New Roman" w:eastAsia="Times New Roman" w:hAnsi="Times New Roman" w:cs="Times New Roman"/>
              <w:sz w:val="28"/>
              <w:szCs w:val="28"/>
              <w:lang w:val="uk-UA" w:eastAsia="uk-UA"/>
            </w:rPr>
          </w:rPrChange>
        </w:rPr>
        <w:fldChar w:fldCharType="end"/>
      </w:r>
    </w:p>
    <w:p w:rsidR="008D58DA" w:rsidRPr="000E73EA" w:rsidRDefault="008D58DA" w:rsidP="008D58DA">
      <w:pPr>
        <w:autoSpaceDE w:val="0"/>
        <w:autoSpaceDN w:val="0"/>
        <w:adjustRightInd w:val="0"/>
        <w:spacing w:before="120" w:after="0" w:line="240" w:lineRule="auto"/>
        <w:ind w:firstLine="567"/>
        <w:rPr>
          <w:rFonts w:ascii="Times New Roman" w:eastAsia="Times New Roman" w:hAnsi="Times New Roman" w:cs="Times New Roman"/>
          <w:bCs/>
          <w:sz w:val="28"/>
          <w:szCs w:val="28"/>
          <w:lang w:val="uk-UA" w:eastAsia="uk-UA"/>
          <w:rPrChange w:id="374" w:author="K.Istratenko" w:date="2020-04-29T09:36:00Z">
            <w:rPr>
              <w:rFonts w:ascii="Times New Roman" w:eastAsia="Times New Roman" w:hAnsi="Times New Roman" w:cs="Times New Roman"/>
              <w:bCs/>
              <w:sz w:val="28"/>
              <w:szCs w:val="28"/>
              <w:lang w:val="uk-UA" w:eastAsia="uk-UA"/>
            </w:rPr>
          </w:rPrChange>
        </w:rPr>
      </w:pPr>
      <w:r w:rsidRPr="000E73EA">
        <w:rPr>
          <w:rFonts w:ascii="Times New Roman" w:eastAsia="Times New Roman" w:hAnsi="Times New Roman" w:cs="Times New Roman"/>
          <w:bCs/>
          <w:sz w:val="28"/>
          <w:szCs w:val="28"/>
          <w:lang w:val="uk-UA" w:eastAsia="uk-UA"/>
          <w:rPrChange w:id="375" w:author="K.Istratenko" w:date="2020-04-29T09:36:00Z">
            <w:rPr>
              <w:rFonts w:ascii="Times New Roman" w:eastAsia="Times New Roman" w:hAnsi="Times New Roman" w:cs="Times New Roman"/>
              <w:bCs/>
              <w:sz w:val="28"/>
              <w:szCs w:val="28"/>
              <w:lang w:val="uk-UA" w:eastAsia="uk-UA"/>
            </w:rPr>
          </w:rPrChange>
        </w:rPr>
        <w:t xml:space="preserve">Контактна інформація для оформлення інформаційного запиту: </w:t>
      </w:r>
    </w:p>
    <w:p w:rsidR="008D58DA" w:rsidRPr="000E73EA" w:rsidRDefault="008D58DA" w:rsidP="008D58DA">
      <w:pPr>
        <w:autoSpaceDE w:val="0"/>
        <w:autoSpaceDN w:val="0"/>
        <w:adjustRightInd w:val="0"/>
        <w:spacing w:after="0" w:line="240" w:lineRule="auto"/>
        <w:ind w:firstLine="567"/>
        <w:rPr>
          <w:rFonts w:ascii="Times New Roman" w:eastAsia="Times New Roman" w:hAnsi="Times New Roman" w:cs="Times New Roman"/>
          <w:sz w:val="28"/>
          <w:szCs w:val="28"/>
          <w:lang w:val="uk-UA" w:eastAsia="uk-UA"/>
          <w:rPrChange w:id="376"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377" w:author="K.Istratenko" w:date="2020-04-29T09:36:00Z">
            <w:rPr>
              <w:rFonts w:ascii="Times New Roman" w:eastAsia="Times New Roman" w:hAnsi="Times New Roman" w:cs="Times New Roman"/>
              <w:sz w:val="28"/>
              <w:szCs w:val="28"/>
              <w:lang w:val="uk-UA" w:eastAsia="uk-UA"/>
            </w:rPr>
          </w:rPrChange>
        </w:rPr>
        <w:t>телефон: (044) 287 06 72, факс: (044) 235 37 39</w:t>
      </w:r>
    </w:p>
    <w:p w:rsidR="008D58DA" w:rsidRPr="000E73EA" w:rsidRDefault="008D58DA" w:rsidP="008D58DA">
      <w:pPr>
        <w:autoSpaceDE w:val="0"/>
        <w:autoSpaceDN w:val="0"/>
        <w:adjustRightInd w:val="0"/>
        <w:spacing w:after="0" w:line="240" w:lineRule="auto"/>
        <w:ind w:firstLine="567"/>
        <w:rPr>
          <w:rFonts w:ascii="Times New Roman" w:eastAsia="Times New Roman" w:hAnsi="Times New Roman" w:cs="Times New Roman"/>
          <w:sz w:val="28"/>
          <w:szCs w:val="28"/>
          <w:lang w:val="uk-UA" w:eastAsia="uk-UA"/>
          <w:rPrChange w:id="378"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379" w:author="K.Istratenko" w:date="2020-04-29T09:36:00Z">
            <w:rPr>
              <w:rFonts w:ascii="Times New Roman" w:eastAsia="Times New Roman" w:hAnsi="Times New Roman" w:cs="Times New Roman"/>
              <w:sz w:val="28"/>
              <w:szCs w:val="28"/>
              <w:lang w:val="uk-UA" w:eastAsia="uk-UA"/>
            </w:rPr>
          </w:rPrChange>
        </w:rPr>
        <w:t xml:space="preserve">електронна пошта: </w:t>
      </w:r>
      <w:r w:rsidR="00B16E5B" w:rsidRPr="000E73EA">
        <w:rPr>
          <w:rPrChange w:id="380" w:author="K.Istratenko" w:date="2020-04-29T09:36:00Z">
            <w:rPr/>
          </w:rPrChange>
        </w:rPr>
        <w:fldChar w:fldCharType="begin"/>
      </w:r>
      <w:r w:rsidR="00B16E5B" w:rsidRPr="000E73EA">
        <w:rPr>
          <w:rPrChange w:id="381" w:author="K.Istratenko" w:date="2020-04-29T09:36:00Z">
            <w:rPr/>
          </w:rPrChange>
        </w:rPr>
        <w:instrText xml:space="preserve"> HYPERLINK "mailto:el.zapyt@ukrstat.gov.ua" </w:instrText>
      </w:r>
      <w:r w:rsidR="00B16E5B" w:rsidRPr="000E73EA">
        <w:rPr>
          <w:rPrChange w:id="382" w:author="K.Istratenko" w:date="2020-04-29T09:36:00Z">
            <w:rPr/>
          </w:rPrChange>
        </w:rPr>
        <w:fldChar w:fldCharType="separate"/>
      </w:r>
      <w:r w:rsidRPr="000E73EA">
        <w:rPr>
          <w:rFonts w:ascii="Times New Roman" w:eastAsia="Times New Roman" w:hAnsi="Times New Roman" w:cs="Times New Roman"/>
          <w:sz w:val="28"/>
          <w:szCs w:val="28"/>
          <w:lang w:val="uk-UA" w:eastAsia="uk-UA"/>
          <w:rPrChange w:id="383" w:author="K.Istratenko" w:date="2020-04-29T09:36:00Z">
            <w:rPr>
              <w:rFonts w:ascii="Times New Roman" w:eastAsia="Times New Roman" w:hAnsi="Times New Roman" w:cs="Times New Roman"/>
              <w:sz w:val="28"/>
              <w:szCs w:val="28"/>
              <w:lang w:val="uk-UA" w:eastAsia="uk-UA"/>
            </w:rPr>
          </w:rPrChange>
        </w:rPr>
        <w:t>el.zapyt@ukrstat.gov.ua</w:t>
      </w:r>
      <w:r w:rsidR="00B16E5B" w:rsidRPr="000E73EA">
        <w:rPr>
          <w:rFonts w:ascii="Times New Roman" w:eastAsia="Times New Roman" w:hAnsi="Times New Roman" w:cs="Times New Roman"/>
          <w:sz w:val="28"/>
          <w:szCs w:val="28"/>
          <w:lang w:val="uk-UA" w:eastAsia="uk-UA"/>
          <w:rPrChange w:id="384" w:author="K.Istratenko" w:date="2020-04-29T09:36:00Z">
            <w:rPr>
              <w:rFonts w:ascii="Times New Roman" w:eastAsia="Times New Roman" w:hAnsi="Times New Roman" w:cs="Times New Roman"/>
              <w:sz w:val="28"/>
              <w:szCs w:val="28"/>
              <w:lang w:val="uk-UA" w:eastAsia="uk-UA"/>
            </w:rPr>
          </w:rPrChange>
        </w:rPr>
        <w:fldChar w:fldCharType="end"/>
      </w:r>
    </w:p>
    <w:p w:rsidR="00197BA0" w:rsidRPr="000E73EA" w:rsidRDefault="00197BA0" w:rsidP="00FA06F4">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385" w:author="K.Istratenko" w:date="2020-04-29T09:36:00Z">
            <w:rPr>
              <w:rFonts w:ascii="TimesNewRomanPS-BoldMT" w:eastAsia="Times New Roman" w:hAnsi="TimesNewRomanPS-BoldMT" w:cs="TimesNewRomanPS-BoldMT"/>
              <w:b/>
              <w:bCs/>
              <w:sz w:val="28"/>
              <w:szCs w:val="28"/>
              <w:lang w:val="uk-UA" w:eastAsia="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386"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387" w:author="K.Istratenko" w:date="2020-04-29T09:36:00Z">
            <w:rPr>
              <w:rFonts w:ascii="TimesNewRomanPS-BoldMT" w:eastAsia="Times New Roman" w:hAnsi="TimesNewRomanPS-BoldMT" w:cs="TimesNewRomanPS-BoldMT"/>
              <w:b/>
              <w:bCs/>
              <w:sz w:val="28"/>
              <w:szCs w:val="28"/>
              <w:lang w:val="uk-UA" w:eastAsia="uk-UA"/>
            </w:rPr>
          </w:rPrChange>
        </w:rPr>
        <w:t xml:space="preserve">2.5. </w:t>
      </w:r>
      <w:r w:rsidRPr="000E73EA">
        <w:rPr>
          <w:rFonts w:ascii="TimesNewRomanPSMT" w:eastAsia="Times New Roman" w:hAnsi="TimesNewRomanPSMT" w:cs="TimesNewRomanPSMT"/>
          <w:b/>
          <w:bCs/>
          <w:sz w:val="28"/>
          <w:szCs w:val="28"/>
          <w:lang w:val="uk-UA" w:eastAsia="uk-UA"/>
          <w:rPrChange w:id="388" w:author="K.Istratenko" w:date="2020-04-29T09:36:00Z">
            <w:rPr>
              <w:rFonts w:ascii="TimesNewRomanPSMT" w:eastAsia="Times New Roman" w:hAnsi="TimesNewRomanPSMT" w:cs="TimesNewRomanPSMT"/>
              <w:b/>
              <w:bCs/>
              <w:sz w:val="28"/>
              <w:szCs w:val="28"/>
              <w:lang w:val="uk-UA" w:eastAsia="uk-UA"/>
            </w:rPr>
          </w:rPrChange>
        </w:rPr>
        <w:t>Послідовність та зіставність</w:t>
      </w:r>
    </w:p>
    <w:p w:rsidR="00FA06F4" w:rsidRPr="000E73EA" w:rsidRDefault="00FA06F4" w:rsidP="00FA06F4">
      <w:pPr>
        <w:autoSpaceDE w:val="0"/>
        <w:autoSpaceDN w:val="0"/>
        <w:adjustRightInd w:val="0"/>
        <w:spacing w:after="0" w:line="240" w:lineRule="auto"/>
        <w:jc w:val="both"/>
        <w:rPr>
          <w:rFonts w:ascii="TimesNewRomanPS-ItalicMT" w:eastAsia="Times New Roman" w:hAnsi="TimesNewRomanPS-ItalicMT" w:cs="TimesNewRomanPS-ItalicMT"/>
          <w:i/>
          <w:iCs/>
          <w:sz w:val="28"/>
          <w:szCs w:val="28"/>
          <w:lang w:val="uk-UA" w:eastAsia="uk-UA"/>
          <w:rPrChange w:id="389" w:author="K.Istratenko" w:date="2020-04-29T09:36:00Z">
            <w:rPr>
              <w:rFonts w:ascii="TimesNewRomanPS-ItalicMT" w:eastAsia="Times New Roman" w:hAnsi="TimesNewRomanPS-ItalicMT" w:cs="TimesNewRomanPS-ItalicMT"/>
              <w:i/>
              <w:iCs/>
              <w:sz w:val="28"/>
              <w:szCs w:val="28"/>
              <w:lang w:val="uk-UA" w:eastAsia="uk-UA"/>
            </w:rPr>
          </w:rPrChange>
        </w:rPr>
      </w:pPr>
    </w:p>
    <w:p w:rsidR="00FA06F4" w:rsidRPr="000E73EA" w:rsidRDefault="00FA06F4" w:rsidP="00096723">
      <w:pPr>
        <w:widowControl w:val="0"/>
        <w:spacing w:after="80" w:line="240" w:lineRule="auto"/>
        <w:ind w:firstLine="567"/>
        <w:jc w:val="both"/>
        <w:rPr>
          <w:rFonts w:ascii="Times New Roman" w:eastAsia="Times New Roman" w:hAnsi="Times New Roman" w:cs="Times New Roman"/>
          <w:i/>
          <w:color w:val="000000"/>
          <w:sz w:val="28"/>
          <w:szCs w:val="28"/>
          <w:lang w:val="uk-UA" w:eastAsia="ru-RU"/>
          <w:rPrChange w:id="390" w:author="K.Istratenko" w:date="2020-04-29T09:36:00Z">
            <w:rPr>
              <w:rFonts w:ascii="Times New Roman" w:eastAsia="Times New Roman" w:hAnsi="Times New Roman" w:cs="Times New Roman"/>
              <w:i/>
              <w:color w:val="000000"/>
              <w:sz w:val="28"/>
              <w:szCs w:val="28"/>
              <w:lang w:val="uk-UA" w:eastAsia="ru-RU"/>
            </w:rPr>
          </w:rPrChange>
        </w:rPr>
      </w:pPr>
      <w:r w:rsidRPr="000E73EA">
        <w:rPr>
          <w:rFonts w:ascii="Times New Roman" w:eastAsia="Times New Roman" w:hAnsi="Times New Roman" w:cs="Times New Roman"/>
          <w:i/>
          <w:color w:val="000000"/>
          <w:sz w:val="28"/>
          <w:szCs w:val="28"/>
          <w:lang w:val="uk-UA" w:eastAsia="ru-RU"/>
          <w:rPrChange w:id="391" w:author="K.Istratenko" w:date="2020-04-29T09:36:00Z">
            <w:rPr>
              <w:rFonts w:ascii="Times New Roman" w:eastAsia="Times New Roman" w:hAnsi="Times New Roman" w:cs="Times New Roman"/>
              <w:i/>
              <w:color w:val="000000"/>
              <w:sz w:val="28"/>
              <w:szCs w:val="28"/>
              <w:lang w:val="uk-UA" w:eastAsia="ru-RU"/>
            </w:rPr>
          </w:rPrChange>
        </w:rPr>
        <w:t xml:space="preserve">Послідовність двох або більше статистичних даних означає, наскільки </w:t>
      </w:r>
      <w:r w:rsidR="007A7180" w:rsidRPr="000E73EA">
        <w:rPr>
          <w:rFonts w:ascii="Times New Roman" w:eastAsia="Times New Roman" w:hAnsi="Times New Roman" w:cs="Times New Roman"/>
          <w:i/>
          <w:color w:val="000000"/>
          <w:sz w:val="28"/>
          <w:szCs w:val="28"/>
          <w:lang w:val="uk-UA" w:eastAsia="ru-RU"/>
          <w:rPrChange w:id="392" w:author="K.Istratenko" w:date="2020-04-29T09:36:00Z">
            <w:rPr>
              <w:rFonts w:ascii="Times New Roman" w:eastAsia="Times New Roman" w:hAnsi="Times New Roman" w:cs="Times New Roman"/>
              <w:i/>
              <w:color w:val="000000"/>
              <w:sz w:val="28"/>
              <w:szCs w:val="28"/>
              <w:lang w:val="uk-UA" w:eastAsia="ru-RU"/>
            </w:rPr>
          </w:rPrChange>
        </w:rPr>
        <w:t>в</w:t>
      </w:r>
      <w:r w:rsidRPr="000E73EA">
        <w:rPr>
          <w:rFonts w:ascii="Times New Roman" w:eastAsia="Times New Roman" w:hAnsi="Times New Roman" w:cs="Times New Roman"/>
          <w:i/>
          <w:color w:val="000000"/>
          <w:sz w:val="28"/>
          <w:szCs w:val="28"/>
          <w:lang w:val="uk-UA" w:eastAsia="ru-RU"/>
          <w:rPrChange w:id="393" w:author="K.Istratenko" w:date="2020-04-29T09:36:00Z">
            <w:rPr>
              <w:rFonts w:ascii="Times New Roman" w:eastAsia="Times New Roman" w:hAnsi="Times New Roman" w:cs="Times New Roman"/>
              <w:i/>
              <w:color w:val="000000"/>
              <w:sz w:val="28"/>
              <w:szCs w:val="28"/>
              <w:lang w:val="uk-UA" w:eastAsia="ru-RU"/>
            </w:rPr>
          </w:rPrChange>
        </w:rPr>
        <w:t xml:space="preserve"> </w:t>
      </w:r>
      <w:r w:rsidRPr="000E73EA">
        <w:rPr>
          <w:rFonts w:ascii="Times New Roman" w:eastAsia="Times New Roman" w:hAnsi="Times New Roman" w:cs="Times New Roman"/>
          <w:i/>
          <w:color w:val="000000"/>
          <w:sz w:val="28"/>
          <w:szCs w:val="28"/>
          <w:lang w:val="uk-UA" w:eastAsia="ru-RU"/>
          <w:rPrChange w:id="394" w:author="K.Istratenko" w:date="2020-04-29T09:36:00Z">
            <w:rPr>
              <w:rFonts w:ascii="Times New Roman" w:eastAsia="Times New Roman" w:hAnsi="Times New Roman" w:cs="Times New Roman"/>
              <w:i/>
              <w:color w:val="000000"/>
              <w:sz w:val="28"/>
              <w:szCs w:val="28"/>
              <w:lang w:val="uk-UA" w:eastAsia="ru-RU"/>
            </w:rPr>
          </w:rPrChange>
        </w:rPr>
        <w:lastRenderedPageBreak/>
        <w:t xml:space="preserve">державних статистичних спостереженнях, у рамках яких вони вироблялися, використовувались однакові метадані </w:t>
      </w:r>
      <w:r w:rsidRPr="000E73EA">
        <w:rPr>
          <w:rFonts w:ascii="Times New Roman" w:eastAsia="Times New Roman" w:hAnsi="Times New Roman" w:cs="Times New Roman"/>
          <w:i/>
          <w:sz w:val="28"/>
          <w:szCs w:val="28"/>
          <w:lang w:val="uk-UA" w:eastAsia="ru-RU"/>
          <w:rPrChange w:id="395" w:author="K.Istratenko" w:date="2020-04-29T09:36:00Z">
            <w:rPr>
              <w:rFonts w:ascii="Times New Roman" w:eastAsia="Times New Roman" w:hAnsi="Times New Roman" w:cs="Times New Roman"/>
              <w:i/>
              <w:sz w:val="28"/>
              <w:szCs w:val="28"/>
              <w:lang w:val="uk-UA" w:eastAsia="ru-RU"/>
            </w:rPr>
          </w:rPrChange>
        </w:rPr>
        <w:t>–</w:t>
      </w:r>
      <w:r w:rsidRPr="000E73EA">
        <w:rPr>
          <w:rFonts w:ascii="Times New Roman" w:eastAsia="Times New Roman" w:hAnsi="Times New Roman" w:cs="Times New Roman"/>
          <w:i/>
          <w:color w:val="000000"/>
          <w:sz w:val="28"/>
          <w:szCs w:val="28"/>
          <w:lang w:val="uk-UA" w:eastAsia="ru-RU"/>
          <w:rPrChange w:id="396" w:author="K.Istratenko" w:date="2020-04-29T09:36:00Z">
            <w:rPr>
              <w:rFonts w:ascii="Times New Roman" w:eastAsia="Times New Roman" w:hAnsi="Times New Roman" w:cs="Times New Roman"/>
              <w:i/>
              <w:color w:val="000000"/>
              <w:sz w:val="28"/>
              <w:szCs w:val="28"/>
              <w:lang w:val="uk-UA" w:eastAsia="ru-RU"/>
            </w:rPr>
          </w:rPrChange>
        </w:rPr>
        <w:t xml:space="preserve"> класифікації, визначення і сукупність, що вивчається, а також гармонізовані методи.</w:t>
      </w:r>
    </w:p>
    <w:p w:rsidR="00FA06F4" w:rsidRPr="000E73EA" w:rsidRDefault="00FA06F4" w:rsidP="00096723">
      <w:pPr>
        <w:widowControl w:val="0"/>
        <w:spacing w:after="80" w:line="240" w:lineRule="auto"/>
        <w:ind w:firstLine="567"/>
        <w:jc w:val="both"/>
        <w:rPr>
          <w:rFonts w:ascii="Times New Roman" w:eastAsia="Times New Roman" w:hAnsi="Times New Roman" w:cs="Times New Roman"/>
          <w:i/>
          <w:color w:val="000000"/>
          <w:sz w:val="28"/>
          <w:szCs w:val="28"/>
          <w:lang w:val="uk-UA" w:eastAsia="ru-RU"/>
          <w:rPrChange w:id="397" w:author="K.Istratenko" w:date="2020-04-29T09:36:00Z">
            <w:rPr>
              <w:rFonts w:ascii="Times New Roman" w:eastAsia="Times New Roman" w:hAnsi="Times New Roman" w:cs="Times New Roman"/>
              <w:i/>
              <w:color w:val="000000"/>
              <w:sz w:val="28"/>
              <w:szCs w:val="28"/>
              <w:lang w:val="uk-UA" w:eastAsia="ru-RU"/>
            </w:rPr>
          </w:rPrChange>
        </w:rPr>
      </w:pPr>
      <w:r w:rsidRPr="000E73EA">
        <w:rPr>
          <w:rFonts w:ascii="Times New Roman" w:eastAsia="Times New Roman" w:hAnsi="Times New Roman" w:cs="Times New Roman"/>
          <w:i/>
          <w:color w:val="000000"/>
          <w:sz w:val="28"/>
          <w:szCs w:val="28"/>
          <w:lang w:val="uk-UA" w:eastAsia="ru-RU"/>
          <w:rPrChange w:id="398" w:author="K.Istratenko" w:date="2020-04-29T09:36:00Z">
            <w:rPr>
              <w:rFonts w:ascii="Times New Roman" w:eastAsia="Times New Roman" w:hAnsi="Times New Roman" w:cs="Times New Roman"/>
              <w:i/>
              <w:color w:val="000000"/>
              <w:sz w:val="28"/>
              <w:szCs w:val="28"/>
              <w:lang w:val="uk-UA" w:eastAsia="ru-RU"/>
            </w:rPr>
          </w:rPrChange>
        </w:rPr>
        <w:t xml:space="preserve">Зіставність </w:t>
      </w:r>
      <w:r w:rsidRPr="000E73EA">
        <w:rPr>
          <w:rFonts w:ascii="Times New Roman" w:eastAsia="Times New Roman" w:hAnsi="Times New Roman" w:cs="Times New Roman"/>
          <w:i/>
          <w:sz w:val="28"/>
          <w:szCs w:val="28"/>
          <w:lang w:val="uk-UA" w:eastAsia="ru-RU"/>
          <w:rPrChange w:id="399" w:author="K.Istratenko" w:date="2020-04-29T09:36:00Z">
            <w:rPr>
              <w:rFonts w:ascii="Times New Roman" w:eastAsia="Times New Roman" w:hAnsi="Times New Roman" w:cs="Times New Roman"/>
              <w:i/>
              <w:sz w:val="28"/>
              <w:szCs w:val="28"/>
              <w:lang w:val="uk-UA" w:eastAsia="ru-RU"/>
            </w:rPr>
          </w:rPrChange>
        </w:rPr>
        <w:t>– це</w:t>
      </w:r>
      <w:r w:rsidRPr="000E73EA">
        <w:rPr>
          <w:rFonts w:ascii="Times New Roman" w:eastAsia="Times New Roman" w:hAnsi="Times New Roman" w:cs="Times New Roman"/>
          <w:i/>
          <w:color w:val="000000"/>
          <w:sz w:val="28"/>
          <w:szCs w:val="28"/>
          <w:lang w:val="uk-UA" w:eastAsia="ru-RU"/>
          <w:rPrChange w:id="400" w:author="K.Istratenko" w:date="2020-04-29T09:36:00Z">
            <w:rPr>
              <w:rFonts w:ascii="Times New Roman" w:eastAsia="Times New Roman" w:hAnsi="Times New Roman" w:cs="Times New Roman"/>
              <w:i/>
              <w:color w:val="000000"/>
              <w:sz w:val="28"/>
              <w:szCs w:val="28"/>
              <w:lang w:val="uk-UA" w:eastAsia="ru-RU"/>
            </w:rPr>
          </w:rPrChange>
        </w:rPr>
        <w:t xml:space="preserve"> окремий випадок послідовності, коли статистичні дані відносяться до тих самих об'єктів даних, а ціль їхнього об'єднання – зробити порівняння у часі або за регіонами, або за іншими сферами діяльності.</w:t>
      </w:r>
    </w:p>
    <w:p w:rsidR="00AC79CB" w:rsidRPr="000E73EA" w:rsidRDefault="00AC79CB" w:rsidP="00096723">
      <w:pPr>
        <w:widowControl w:val="0"/>
        <w:spacing w:after="120" w:line="240" w:lineRule="auto"/>
        <w:ind w:firstLine="567"/>
        <w:jc w:val="both"/>
        <w:rPr>
          <w:rFonts w:ascii="Times New Roman" w:eastAsia="Times New Roman" w:hAnsi="Times New Roman" w:cs="Times New Roman"/>
          <w:bCs/>
          <w:color w:val="000000" w:themeColor="text1"/>
          <w:sz w:val="28"/>
          <w:szCs w:val="28"/>
          <w:lang w:val="uk-UA" w:eastAsia="uk-UA"/>
          <w:rPrChange w:id="401" w:author="K.Istratenko" w:date="2020-04-29T09:36:00Z">
            <w:rPr>
              <w:rFonts w:ascii="Times New Roman" w:eastAsia="Times New Roman" w:hAnsi="Times New Roman" w:cs="Times New Roman"/>
              <w:bCs/>
              <w:color w:val="000000" w:themeColor="text1"/>
              <w:sz w:val="28"/>
              <w:szCs w:val="28"/>
              <w:lang w:val="uk-UA" w:eastAsia="uk-UA"/>
            </w:rPr>
          </w:rPrChange>
        </w:rPr>
      </w:pPr>
      <w:r w:rsidRPr="000E73EA">
        <w:rPr>
          <w:rFonts w:ascii="Times New Roman" w:eastAsia="Times New Roman" w:hAnsi="Times New Roman" w:cs="Times New Roman"/>
          <w:bCs/>
          <w:color w:val="000000" w:themeColor="text1"/>
          <w:sz w:val="28"/>
          <w:szCs w:val="28"/>
          <w:lang w:val="uk-UA" w:eastAsia="uk-UA"/>
          <w:rPrChange w:id="402" w:author="K.Istratenko" w:date="2020-04-29T09:36:00Z">
            <w:rPr>
              <w:rFonts w:ascii="Times New Roman" w:eastAsia="Times New Roman" w:hAnsi="Times New Roman" w:cs="Times New Roman"/>
              <w:bCs/>
              <w:color w:val="000000" w:themeColor="text1"/>
              <w:sz w:val="28"/>
              <w:szCs w:val="28"/>
              <w:lang w:val="uk-UA" w:eastAsia="uk-UA"/>
            </w:rPr>
          </w:rPrChange>
        </w:rPr>
        <w:t>Спостереження передбачає єдині підходи до системи показників (їхнього змісту, визначень), звітного періоду та періодичності обстеження, обробки даних, а також формування</w:t>
      </w:r>
      <w:r w:rsidR="00D6505D" w:rsidRPr="000E73EA">
        <w:rPr>
          <w:rFonts w:ascii="Times New Roman" w:eastAsia="Times New Roman" w:hAnsi="Times New Roman" w:cs="Times New Roman"/>
          <w:bCs/>
          <w:color w:val="000000" w:themeColor="text1"/>
          <w:sz w:val="28"/>
          <w:szCs w:val="28"/>
          <w:lang w:val="uk-UA" w:eastAsia="uk-UA"/>
          <w:rPrChange w:id="403" w:author="K.Istratenko" w:date="2020-04-29T09:36:00Z">
            <w:rPr>
              <w:rFonts w:ascii="Times New Roman" w:eastAsia="Times New Roman" w:hAnsi="Times New Roman" w:cs="Times New Roman"/>
              <w:bCs/>
              <w:color w:val="000000" w:themeColor="text1"/>
              <w:sz w:val="28"/>
              <w:szCs w:val="28"/>
              <w:lang w:val="uk-UA" w:eastAsia="uk-UA"/>
            </w:rPr>
          </w:rPrChange>
        </w:rPr>
        <w:t xml:space="preserve"> та перегляду вагової структури із</w:t>
      </w:r>
      <w:r w:rsidRPr="000E73EA">
        <w:rPr>
          <w:rFonts w:ascii="Times New Roman" w:eastAsia="Times New Roman" w:hAnsi="Times New Roman" w:cs="Times New Roman"/>
          <w:bCs/>
          <w:color w:val="000000" w:themeColor="text1"/>
          <w:sz w:val="28"/>
          <w:szCs w:val="28"/>
          <w:lang w:val="uk-UA" w:eastAsia="uk-UA"/>
          <w:rPrChange w:id="404" w:author="K.Istratenko" w:date="2020-04-29T09:36:00Z">
            <w:rPr>
              <w:rFonts w:ascii="Times New Roman" w:eastAsia="Times New Roman" w:hAnsi="Times New Roman" w:cs="Times New Roman"/>
              <w:bCs/>
              <w:color w:val="000000" w:themeColor="text1"/>
              <w:sz w:val="28"/>
              <w:szCs w:val="28"/>
              <w:lang w:val="uk-UA" w:eastAsia="uk-UA"/>
            </w:rPr>
          </w:rPrChange>
        </w:rPr>
        <w:t xml:space="preserve"> застосування</w:t>
      </w:r>
      <w:r w:rsidR="00D6505D" w:rsidRPr="000E73EA">
        <w:rPr>
          <w:rFonts w:ascii="Times New Roman" w:eastAsia="Times New Roman" w:hAnsi="Times New Roman" w:cs="Times New Roman"/>
          <w:bCs/>
          <w:color w:val="000000" w:themeColor="text1"/>
          <w:sz w:val="28"/>
          <w:szCs w:val="28"/>
          <w:lang w:val="uk-UA" w:eastAsia="uk-UA"/>
          <w:rPrChange w:id="405" w:author="K.Istratenko" w:date="2020-04-29T09:36:00Z">
            <w:rPr>
              <w:rFonts w:ascii="Times New Roman" w:eastAsia="Times New Roman" w:hAnsi="Times New Roman" w:cs="Times New Roman"/>
              <w:bCs/>
              <w:color w:val="000000" w:themeColor="text1"/>
              <w:sz w:val="28"/>
              <w:szCs w:val="28"/>
              <w:lang w:val="uk-UA" w:eastAsia="uk-UA"/>
            </w:rPr>
          </w:rPrChange>
        </w:rPr>
        <w:t>м</w:t>
      </w:r>
      <w:r w:rsidRPr="000E73EA">
        <w:rPr>
          <w:rFonts w:ascii="Times New Roman" w:eastAsia="Times New Roman" w:hAnsi="Times New Roman" w:cs="Times New Roman"/>
          <w:bCs/>
          <w:color w:val="000000" w:themeColor="text1"/>
          <w:sz w:val="28"/>
          <w:szCs w:val="28"/>
          <w:lang w:val="uk-UA" w:eastAsia="uk-UA"/>
          <w:rPrChange w:id="406" w:author="K.Istratenko" w:date="2020-04-29T09:36:00Z">
            <w:rPr>
              <w:rFonts w:ascii="Times New Roman" w:eastAsia="Times New Roman" w:hAnsi="Times New Roman" w:cs="Times New Roman"/>
              <w:bCs/>
              <w:color w:val="000000" w:themeColor="text1"/>
              <w:sz w:val="28"/>
              <w:szCs w:val="28"/>
              <w:lang w:val="uk-UA" w:eastAsia="uk-UA"/>
            </w:rPr>
          </w:rPrChange>
        </w:rPr>
        <w:t xml:space="preserve"> індексного методу</w:t>
      </w:r>
      <w:r w:rsidRPr="000E73EA">
        <w:rPr>
          <w:rFonts w:ascii="Times New Roman" w:hAnsi="Times New Roman" w:cs="Times New Roman"/>
          <w:color w:val="000000" w:themeColor="text1"/>
          <w:sz w:val="28"/>
          <w:szCs w:val="28"/>
          <w:lang w:val="uk-UA"/>
          <w:rPrChange w:id="407" w:author="K.Istratenko" w:date="2020-04-29T09:36:00Z">
            <w:rPr>
              <w:rFonts w:ascii="Times New Roman" w:hAnsi="Times New Roman" w:cs="Times New Roman"/>
              <w:color w:val="000000" w:themeColor="text1"/>
              <w:sz w:val="28"/>
              <w:szCs w:val="28"/>
              <w:lang w:val="uk-UA"/>
            </w:rPr>
          </w:rPrChange>
        </w:rPr>
        <w:t>.</w:t>
      </w:r>
    </w:p>
    <w:p w:rsidR="00AB0CF6" w:rsidRPr="000E73EA" w:rsidRDefault="00AB0CF6" w:rsidP="00096723">
      <w:pPr>
        <w:widowControl w:val="0"/>
        <w:spacing w:after="120" w:line="240" w:lineRule="auto"/>
        <w:ind w:firstLine="567"/>
        <w:jc w:val="both"/>
        <w:rPr>
          <w:rFonts w:ascii="Times New Roman" w:hAnsi="Times New Roman" w:cs="Times New Roman"/>
          <w:color w:val="000000" w:themeColor="text1"/>
          <w:sz w:val="28"/>
          <w:szCs w:val="28"/>
          <w:lang w:val="uk-UA"/>
          <w:rPrChange w:id="408" w:author="K.Istratenko" w:date="2020-04-29T09:36:00Z">
            <w:rPr>
              <w:rFonts w:ascii="Times New Roman" w:hAnsi="Times New Roman" w:cs="Times New Roman"/>
              <w:color w:val="000000" w:themeColor="text1"/>
              <w:sz w:val="28"/>
              <w:szCs w:val="28"/>
              <w:lang w:val="uk-UA"/>
            </w:rPr>
          </w:rPrChange>
        </w:rPr>
      </w:pPr>
      <w:r w:rsidRPr="000E73EA">
        <w:rPr>
          <w:rFonts w:ascii="Times New Roman" w:eastAsia="Times New Roman" w:hAnsi="Times New Roman" w:cs="Times New Roman"/>
          <w:sz w:val="28"/>
          <w:szCs w:val="28"/>
          <w:lang w:val="uk-UA" w:eastAsia="uk-UA"/>
          <w:rPrChange w:id="409" w:author="K.Istratenko" w:date="2020-04-29T09:36:00Z">
            <w:rPr>
              <w:rFonts w:ascii="Times New Roman" w:eastAsia="Times New Roman" w:hAnsi="Times New Roman" w:cs="Times New Roman"/>
              <w:sz w:val="28"/>
              <w:szCs w:val="28"/>
              <w:lang w:val="uk-UA" w:eastAsia="uk-UA"/>
            </w:rPr>
          </w:rPrChange>
        </w:rPr>
        <w:t xml:space="preserve">Статистичні показники ДСС </w:t>
      </w:r>
      <w:r w:rsidRPr="000E73EA">
        <w:rPr>
          <w:rFonts w:ascii="Times New Roman" w:hAnsi="Times New Roman" w:cs="Times New Roman"/>
          <w:color w:val="000000" w:themeColor="text1"/>
          <w:sz w:val="28"/>
          <w:szCs w:val="28"/>
          <w:lang w:val="uk-UA"/>
          <w:rPrChange w:id="410" w:author="K.Istratenko" w:date="2020-04-29T09:36:00Z">
            <w:rPr>
              <w:rFonts w:ascii="Times New Roman" w:hAnsi="Times New Roman" w:cs="Times New Roman"/>
              <w:color w:val="000000" w:themeColor="text1"/>
              <w:sz w:val="28"/>
              <w:szCs w:val="28"/>
              <w:lang w:val="uk-UA"/>
            </w:rPr>
          </w:rPrChange>
        </w:rPr>
        <w:t>можна порівнювати у динаміці з 20</w:t>
      </w:r>
      <w:r w:rsidR="00C31BD2" w:rsidRPr="000E73EA">
        <w:rPr>
          <w:rFonts w:ascii="Times New Roman" w:hAnsi="Times New Roman" w:cs="Times New Roman"/>
          <w:color w:val="000000" w:themeColor="text1"/>
          <w:sz w:val="28"/>
          <w:szCs w:val="28"/>
          <w:lang w:val="uk-UA"/>
          <w:rPrChange w:id="411" w:author="K.Istratenko" w:date="2020-04-29T09:36:00Z">
            <w:rPr>
              <w:rFonts w:ascii="Times New Roman" w:hAnsi="Times New Roman" w:cs="Times New Roman"/>
              <w:color w:val="000000" w:themeColor="text1"/>
              <w:sz w:val="28"/>
              <w:szCs w:val="28"/>
              <w:lang w:val="uk-UA"/>
            </w:rPr>
          </w:rPrChange>
        </w:rPr>
        <w:t>02</w:t>
      </w:r>
      <w:r w:rsidRPr="000E73EA">
        <w:rPr>
          <w:rFonts w:ascii="Times New Roman" w:hAnsi="Times New Roman" w:cs="Times New Roman"/>
          <w:color w:val="000000" w:themeColor="text1"/>
          <w:sz w:val="28"/>
          <w:szCs w:val="28"/>
          <w:lang w:val="uk-UA"/>
          <w:rPrChange w:id="412" w:author="K.Istratenko" w:date="2020-04-29T09:36:00Z">
            <w:rPr>
              <w:rFonts w:ascii="Times New Roman" w:hAnsi="Times New Roman" w:cs="Times New Roman"/>
              <w:color w:val="000000" w:themeColor="text1"/>
              <w:sz w:val="28"/>
              <w:szCs w:val="28"/>
              <w:lang w:val="uk-UA"/>
            </w:rPr>
          </w:rPrChange>
        </w:rPr>
        <w:t xml:space="preserve"> року</w:t>
      </w:r>
      <w:r w:rsidR="00C31BD2" w:rsidRPr="000E73EA">
        <w:rPr>
          <w:rFonts w:ascii="Times New Roman" w:hAnsi="Times New Roman" w:cs="Times New Roman"/>
          <w:color w:val="000000" w:themeColor="text1"/>
          <w:sz w:val="28"/>
          <w:szCs w:val="28"/>
          <w:lang w:val="uk-UA"/>
          <w:rPrChange w:id="413" w:author="K.Istratenko" w:date="2020-04-29T09:36:00Z">
            <w:rPr>
              <w:rFonts w:ascii="Times New Roman" w:hAnsi="Times New Roman" w:cs="Times New Roman"/>
              <w:color w:val="000000" w:themeColor="text1"/>
              <w:sz w:val="28"/>
              <w:szCs w:val="28"/>
              <w:lang w:val="uk-UA"/>
            </w:rPr>
          </w:rPrChange>
        </w:rPr>
        <w:t>.</w:t>
      </w:r>
      <w:r w:rsidRPr="000E73EA">
        <w:rPr>
          <w:rFonts w:ascii="Times New Roman" w:hAnsi="Times New Roman" w:cs="Times New Roman"/>
          <w:color w:val="000000" w:themeColor="text1"/>
          <w:sz w:val="28"/>
          <w:szCs w:val="28"/>
          <w:lang w:val="uk-UA"/>
          <w:rPrChange w:id="414" w:author="K.Istratenko" w:date="2020-04-29T09:36:00Z">
            <w:rPr>
              <w:rFonts w:ascii="Times New Roman" w:hAnsi="Times New Roman" w:cs="Times New Roman"/>
              <w:color w:val="000000" w:themeColor="text1"/>
              <w:sz w:val="28"/>
              <w:szCs w:val="28"/>
              <w:lang w:val="uk-UA"/>
            </w:rPr>
          </w:rPrChange>
        </w:rPr>
        <w:t xml:space="preserve"> </w:t>
      </w:r>
    </w:p>
    <w:p w:rsidR="009759EF" w:rsidRPr="000E73EA" w:rsidRDefault="009759EF" w:rsidP="00096723">
      <w:pPr>
        <w:widowControl w:val="0"/>
        <w:spacing w:after="120" w:line="240" w:lineRule="auto"/>
        <w:ind w:firstLine="567"/>
        <w:jc w:val="both"/>
        <w:rPr>
          <w:rFonts w:ascii="Times New Roman" w:hAnsi="Times New Roman" w:cs="Times New Roman"/>
          <w:color w:val="000000" w:themeColor="text1"/>
          <w:sz w:val="28"/>
          <w:szCs w:val="28"/>
          <w:rPrChange w:id="415" w:author="K.Istratenko" w:date="2020-04-29T09:36:00Z">
            <w:rPr>
              <w:rFonts w:ascii="Times New Roman" w:hAnsi="Times New Roman" w:cs="Times New Roman"/>
              <w:color w:val="000000" w:themeColor="text1"/>
              <w:sz w:val="28"/>
              <w:szCs w:val="28"/>
            </w:rPr>
          </w:rPrChange>
        </w:rPr>
      </w:pPr>
      <w:r w:rsidRPr="000E73EA">
        <w:rPr>
          <w:rFonts w:ascii="Times New Roman" w:hAnsi="Times New Roman" w:cs="Times New Roman"/>
          <w:color w:val="000000" w:themeColor="text1"/>
          <w:sz w:val="28"/>
          <w:szCs w:val="28"/>
          <w:lang w:val="uk-UA"/>
          <w:rPrChange w:id="416" w:author="K.Istratenko" w:date="2020-04-29T09:36:00Z">
            <w:rPr>
              <w:rFonts w:ascii="Times New Roman" w:hAnsi="Times New Roman" w:cs="Times New Roman"/>
              <w:color w:val="000000" w:themeColor="text1"/>
              <w:sz w:val="28"/>
              <w:szCs w:val="28"/>
              <w:lang w:val="uk-UA"/>
            </w:rPr>
          </w:rPrChange>
        </w:rPr>
        <w:t>Результати ДСС не узгоджуються із показниками інших державних статистичних спостережень</w:t>
      </w:r>
      <w:r w:rsidR="00B56B55" w:rsidRPr="000E73EA">
        <w:rPr>
          <w:rFonts w:ascii="Times New Roman" w:hAnsi="Times New Roman" w:cs="Times New Roman"/>
          <w:color w:val="000000" w:themeColor="text1"/>
          <w:sz w:val="28"/>
          <w:szCs w:val="28"/>
          <w:lang w:val="uk-UA"/>
          <w:rPrChange w:id="417" w:author="K.Istratenko" w:date="2020-04-29T09:36:00Z">
            <w:rPr>
              <w:rFonts w:ascii="Times New Roman" w:hAnsi="Times New Roman" w:cs="Times New Roman"/>
              <w:color w:val="000000" w:themeColor="text1"/>
              <w:sz w:val="28"/>
              <w:szCs w:val="28"/>
              <w:lang w:val="uk-UA"/>
            </w:rPr>
          </w:rPrChange>
        </w:rPr>
        <w:t xml:space="preserve">. </w:t>
      </w:r>
    </w:p>
    <w:p w:rsidR="00221604" w:rsidRPr="000E73EA" w:rsidRDefault="00221604" w:rsidP="00C31BD2">
      <w:pPr>
        <w:widowControl w:val="0"/>
        <w:spacing w:after="0" w:line="240" w:lineRule="auto"/>
        <w:ind w:firstLine="567"/>
        <w:jc w:val="both"/>
        <w:rPr>
          <w:rFonts w:ascii="Times New Roman" w:hAnsi="Times New Roman" w:cs="Times New Roman"/>
          <w:color w:val="000000" w:themeColor="text1"/>
          <w:sz w:val="28"/>
          <w:szCs w:val="28"/>
          <w:lang w:val="uk-UA"/>
          <w:rPrChange w:id="418" w:author="K.Istratenko" w:date="2020-04-29T09:36:00Z">
            <w:rPr>
              <w:rFonts w:ascii="Times New Roman" w:hAnsi="Times New Roman" w:cs="Times New Roman"/>
              <w:color w:val="000000" w:themeColor="text1"/>
              <w:sz w:val="28"/>
              <w:szCs w:val="28"/>
              <w:lang w:val="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419"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420" w:author="K.Istratenko" w:date="2020-04-29T09:36:00Z">
            <w:rPr>
              <w:rFonts w:ascii="TimesNewRomanPS-BoldMT" w:eastAsia="Times New Roman" w:hAnsi="TimesNewRomanPS-BoldMT" w:cs="TimesNewRomanPS-BoldMT"/>
              <w:b/>
              <w:bCs/>
              <w:sz w:val="28"/>
              <w:szCs w:val="28"/>
              <w:lang w:val="uk-UA" w:eastAsia="uk-UA"/>
            </w:rPr>
          </w:rPrChange>
        </w:rPr>
        <w:t xml:space="preserve">2.6. </w:t>
      </w:r>
      <w:r w:rsidRPr="000E73EA">
        <w:rPr>
          <w:rFonts w:ascii="TimesNewRomanPSMT" w:eastAsia="Times New Roman" w:hAnsi="TimesNewRomanPSMT" w:cs="TimesNewRomanPSMT"/>
          <w:b/>
          <w:bCs/>
          <w:sz w:val="28"/>
          <w:szCs w:val="28"/>
          <w:lang w:val="uk-UA" w:eastAsia="uk-UA"/>
          <w:rPrChange w:id="421" w:author="K.Istratenko" w:date="2020-04-29T09:36:00Z">
            <w:rPr>
              <w:rFonts w:ascii="TimesNewRomanPSMT" w:eastAsia="Times New Roman" w:hAnsi="TimesNewRomanPSMT" w:cs="TimesNewRomanPSMT"/>
              <w:b/>
              <w:bCs/>
              <w:sz w:val="28"/>
              <w:szCs w:val="28"/>
              <w:lang w:val="uk-UA" w:eastAsia="uk-UA"/>
            </w:rPr>
          </w:rPrChange>
        </w:rPr>
        <w:t>Оцінка потреб та очікувань користувачів</w:t>
      </w:r>
    </w:p>
    <w:p w:rsidR="00FA06F4" w:rsidRPr="000E73EA" w:rsidRDefault="00FA06F4" w:rsidP="00FA06F4">
      <w:pPr>
        <w:autoSpaceDE w:val="0"/>
        <w:autoSpaceDN w:val="0"/>
        <w:adjustRightInd w:val="0"/>
        <w:spacing w:after="0" w:line="240" w:lineRule="auto"/>
        <w:jc w:val="both"/>
        <w:rPr>
          <w:rFonts w:ascii="TimesNewRomanPSMT" w:eastAsia="Times New Roman" w:hAnsi="TimesNewRomanPSMT" w:cs="TimesNewRomanPSMT"/>
          <w:sz w:val="28"/>
          <w:szCs w:val="28"/>
          <w:lang w:val="uk-UA" w:eastAsia="uk-UA"/>
          <w:rPrChange w:id="422" w:author="K.Istratenko" w:date="2020-04-29T09:36:00Z">
            <w:rPr>
              <w:rFonts w:ascii="TimesNewRomanPSMT" w:eastAsia="Times New Roman" w:hAnsi="TimesNewRomanPSMT" w:cs="TimesNewRomanPSMT"/>
              <w:sz w:val="28"/>
              <w:szCs w:val="28"/>
              <w:lang w:val="uk-UA" w:eastAsia="uk-UA"/>
            </w:rPr>
          </w:rPrChange>
        </w:rPr>
      </w:pPr>
    </w:p>
    <w:p w:rsidR="001C3AA8" w:rsidRPr="000E73EA" w:rsidRDefault="001C3AA8" w:rsidP="001C3AA8">
      <w:pPr>
        <w:widowControl w:val="0"/>
        <w:spacing w:after="120" w:line="240" w:lineRule="auto"/>
        <w:ind w:firstLine="567"/>
        <w:jc w:val="both"/>
        <w:rPr>
          <w:rFonts w:ascii="Times New Roman" w:hAnsi="Times New Roman" w:cs="Times New Roman"/>
          <w:color w:val="000000" w:themeColor="text1"/>
          <w:sz w:val="28"/>
          <w:szCs w:val="28"/>
          <w:lang w:val="uk-UA"/>
          <w:rPrChange w:id="423" w:author="K.Istratenko" w:date="2020-04-29T09:36:00Z">
            <w:rPr>
              <w:rFonts w:ascii="Times New Roman" w:hAnsi="Times New Roman" w:cs="Times New Roman"/>
              <w:color w:val="000000" w:themeColor="text1"/>
              <w:sz w:val="28"/>
              <w:szCs w:val="28"/>
              <w:lang w:val="uk-UA"/>
            </w:rPr>
          </w:rPrChange>
        </w:rPr>
      </w:pPr>
      <w:r w:rsidRPr="000E73EA">
        <w:rPr>
          <w:rFonts w:ascii="Times New Roman" w:hAnsi="Times New Roman" w:cs="Times New Roman"/>
          <w:color w:val="000000" w:themeColor="text1"/>
          <w:sz w:val="28"/>
          <w:szCs w:val="28"/>
          <w:lang w:val="uk-UA"/>
          <w:rPrChange w:id="424" w:author="K.Istratenko" w:date="2020-04-29T09:36:00Z">
            <w:rPr>
              <w:rFonts w:ascii="Times New Roman" w:hAnsi="Times New Roman" w:cs="Times New Roman"/>
              <w:color w:val="000000" w:themeColor="text1"/>
              <w:sz w:val="28"/>
              <w:szCs w:val="28"/>
              <w:lang w:val="uk-UA"/>
            </w:rPr>
          </w:rPrChange>
        </w:rPr>
        <w:t xml:space="preserve">Користувачами інформації, отриманої за результатами спостереження, є </w:t>
      </w:r>
      <w:r w:rsidR="00504360" w:rsidRPr="000E73EA">
        <w:rPr>
          <w:rFonts w:ascii="Times New Roman" w:hAnsi="Times New Roman" w:cs="Times New Roman"/>
          <w:color w:val="000000" w:themeColor="text1"/>
          <w:sz w:val="28"/>
          <w:szCs w:val="28"/>
          <w:lang w:val="uk-UA"/>
          <w:rPrChange w:id="425" w:author="K.Istratenko" w:date="2020-04-29T09:36:00Z">
            <w:rPr>
              <w:rFonts w:ascii="Times New Roman" w:hAnsi="Times New Roman" w:cs="Times New Roman"/>
              <w:color w:val="000000" w:themeColor="text1"/>
              <w:sz w:val="28"/>
              <w:szCs w:val="28"/>
              <w:lang w:val="uk-UA"/>
            </w:rPr>
          </w:rPrChange>
        </w:rPr>
        <w:t>структурні підрозділи Держстату, які займаються питаннями короткотермінової</w:t>
      </w:r>
      <w:r w:rsidR="005577A7" w:rsidRPr="000E73EA">
        <w:rPr>
          <w:rFonts w:ascii="Times New Roman" w:hAnsi="Times New Roman" w:cs="Times New Roman"/>
          <w:color w:val="000000" w:themeColor="text1"/>
          <w:sz w:val="28"/>
          <w:szCs w:val="28"/>
          <w:lang w:val="uk-UA"/>
          <w:rPrChange w:id="426" w:author="K.Istratenko" w:date="2020-04-29T09:36:00Z">
            <w:rPr>
              <w:rFonts w:ascii="Times New Roman" w:hAnsi="Times New Roman" w:cs="Times New Roman"/>
              <w:color w:val="000000" w:themeColor="text1"/>
              <w:sz w:val="28"/>
              <w:szCs w:val="28"/>
              <w:lang w:val="uk-UA"/>
            </w:rPr>
          </w:rPrChange>
        </w:rPr>
        <w:t xml:space="preserve"> статистик</w:t>
      </w:r>
      <w:r w:rsidR="008E54F0" w:rsidRPr="000E73EA">
        <w:rPr>
          <w:rFonts w:ascii="Times New Roman" w:hAnsi="Times New Roman" w:cs="Times New Roman"/>
          <w:color w:val="000000" w:themeColor="text1"/>
          <w:sz w:val="28"/>
          <w:szCs w:val="28"/>
          <w:lang w:val="uk-UA"/>
          <w:rPrChange w:id="427" w:author="K.Istratenko" w:date="2020-04-29T09:36:00Z">
            <w:rPr>
              <w:rFonts w:ascii="Times New Roman" w:hAnsi="Times New Roman" w:cs="Times New Roman"/>
              <w:color w:val="000000" w:themeColor="text1"/>
              <w:sz w:val="28"/>
              <w:szCs w:val="28"/>
              <w:lang w:val="uk-UA"/>
            </w:rPr>
          </w:rPrChange>
        </w:rPr>
        <w:t>и</w:t>
      </w:r>
      <w:r w:rsidR="00AC79CB" w:rsidRPr="000E73EA">
        <w:rPr>
          <w:rFonts w:ascii="Times New Roman" w:hAnsi="Times New Roman" w:cs="Times New Roman"/>
          <w:color w:val="000000" w:themeColor="text1"/>
          <w:sz w:val="28"/>
          <w:szCs w:val="28"/>
          <w:lang w:val="uk-UA"/>
          <w:rPrChange w:id="428" w:author="K.Istratenko" w:date="2020-04-29T09:36:00Z">
            <w:rPr>
              <w:rFonts w:ascii="Times New Roman" w:hAnsi="Times New Roman" w:cs="Times New Roman"/>
              <w:color w:val="000000" w:themeColor="text1"/>
              <w:sz w:val="28"/>
              <w:szCs w:val="28"/>
              <w:lang w:val="uk-UA"/>
            </w:rPr>
          </w:rPrChange>
        </w:rPr>
        <w:t xml:space="preserve">. </w:t>
      </w:r>
    </w:p>
    <w:p w:rsidR="001C3AA8" w:rsidRPr="000E73EA" w:rsidRDefault="001C3AA8" w:rsidP="001C3AA8">
      <w:pPr>
        <w:widowControl w:val="0"/>
        <w:autoSpaceDE w:val="0"/>
        <w:autoSpaceDN w:val="0"/>
        <w:adjustRightInd w:val="0"/>
        <w:spacing w:after="80" w:line="240" w:lineRule="auto"/>
        <w:ind w:firstLine="567"/>
        <w:jc w:val="both"/>
        <w:rPr>
          <w:rFonts w:ascii="Times New Roman" w:eastAsia="Times New Roman" w:hAnsi="Times New Roman" w:cs="Times New Roman"/>
          <w:sz w:val="28"/>
          <w:szCs w:val="28"/>
          <w:lang w:val="uk-UA" w:eastAsia="ru-RU"/>
          <w:rPrChange w:id="429" w:author="K.Istratenko" w:date="2020-04-29T09:36:00Z">
            <w:rPr>
              <w:rFonts w:ascii="Times New Roman" w:eastAsia="Times New Roman" w:hAnsi="Times New Roman" w:cs="Times New Roman"/>
              <w:sz w:val="28"/>
              <w:szCs w:val="28"/>
              <w:lang w:val="uk-UA" w:eastAsia="ru-RU"/>
            </w:rPr>
          </w:rPrChange>
        </w:rPr>
      </w:pPr>
      <w:r w:rsidRPr="000E73EA">
        <w:rPr>
          <w:rFonts w:ascii="Times New Roman" w:eastAsia="Times New Roman" w:hAnsi="Times New Roman" w:cs="Times New Roman"/>
          <w:sz w:val="28"/>
          <w:szCs w:val="28"/>
          <w:lang w:val="uk-UA" w:eastAsia="uk-UA"/>
          <w:rPrChange w:id="430" w:author="K.Istratenko" w:date="2020-04-29T09:36:00Z">
            <w:rPr>
              <w:rFonts w:ascii="Times New Roman" w:eastAsia="Times New Roman" w:hAnsi="Times New Roman" w:cs="Times New Roman"/>
              <w:sz w:val="28"/>
              <w:szCs w:val="28"/>
              <w:lang w:val="uk-UA" w:eastAsia="uk-UA"/>
            </w:rPr>
          </w:rPrChange>
        </w:rPr>
        <w:t xml:space="preserve">Держстат провів анкетне опитування </w:t>
      </w:r>
      <w:r w:rsidRPr="000E73EA">
        <w:rPr>
          <w:rFonts w:ascii="Times New Roman" w:eastAsia="Times New Roman" w:hAnsi="Times New Roman" w:cs="Times New Roman"/>
          <w:sz w:val="28"/>
          <w:szCs w:val="28"/>
          <w:lang w:val="uk-UA" w:eastAsia="ru-RU"/>
          <w:rPrChange w:id="431" w:author="K.Istratenko" w:date="2020-04-29T09:36:00Z">
            <w:rPr>
              <w:rFonts w:ascii="Times New Roman" w:eastAsia="Times New Roman" w:hAnsi="Times New Roman" w:cs="Times New Roman"/>
              <w:sz w:val="28"/>
              <w:szCs w:val="28"/>
              <w:lang w:val="uk-UA" w:eastAsia="ru-RU"/>
            </w:rPr>
          </w:rPrChange>
        </w:rPr>
        <w:t xml:space="preserve">користувачів статистичної інформації </w:t>
      </w:r>
      <w:r w:rsidRPr="000E73EA">
        <w:rPr>
          <w:rFonts w:ascii="Times New Roman" w:eastAsia="Times New Roman" w:hAnsi="Times New Roman" w:cs="Times New Roman"/>
          <w:sz w:val="28"/>
          <w:szCs w:val="28"/>
          <w:lang w:val="uk-UA" w:eastAsia="uk-UA"/>
          <w:rPrChange w:id="432" w:author="K.Istratenko" w:date="2020-04-29T09:36:00Z">
            <w:rPr>
              <w:rFonts w:ascii="Times New Roman" w:eastAsia="Times New Roman" w:hAnsi="Times New Roman" w:cs="Times New Roman"/>
              <w:sz w:val="28"/>
              <w:szCs w:val="28"/>
              <w:lang w:val="uk-UA" w:eastAsia="uk-UA"/>
            </w:rPr>
          </w:rPrChange>
        </w:rPr>
        <w:t xml:space="preserve">(далі − анкетне опитування) з метою вивчення ступеня відповідності потребам користувачів інформації щодо показників статистики цін, які уміщуються у статистичному збірнику "Індекси цін </w:t>
      </w:r>
      <w:r w:rsidRPr="000E73EA">
        <w:rPr>
          <w:rFonts w:ascii="Times New Roman" w:eastAsia="Times New Roman" w:hAnsi="Times New Roman" w:cs="Times New Roman"/>
          <w:sz w:val="28"/>
          <w:szCs w:val="28"/>
          <w:lang w:val="uk-UA" w:eastAsia="ru-RU"/>
          <w:rPrChange w:id="433" w:author="K.Istratenko" w:date="2020-04-29T09:36:00Z">
            <w:rPr>
              <w:rFonts w:ascii="Times New Roman" w:eastAsia="Times New Roman" w:hAnsi="Times New Roman" w:cs="Times New Roman"/>
              <w:sz w:val="28"/>
              <w:szCs w:val="28"/>
              <w:lang w:val="uk-UA" w:eastAsia="ru-RU"/>
            </w:rPr>
          </w:rPrChange>
        </w:rPr>
        <w:t>виробників".</w:t>
      </w:r>
    </w:p>
    <w:p w:rsidR="001C3AA8" w:rsidRPr="000E73EA" w:rsidRDefault="001C3AA8" w:rsidP="001C3AA8">
      <w:pPr>
        <w:widowControl w:val="0"/>
        <w:autoSpaceDE w:val="0"/>
        <w:autoSpaceDN w:val="0"/>
        <w:adjustRightInd w:val="0"/>
        <w:spacing w:after="120" w:line="240" w:lineRule="auto"/>
        <w:ind w:firstLine="567"/>
        <w:jc w:val="both"/>
        <w:rPr>
          <w:rFonts w:ascii="Times New Roman" w:eastAsia="Times New Roman" w:hAnsi="Times New Roman" w:cs="Times New Roman"/>
          <w:sz w:val="28"/>
          <w:szCs w:val="28"/>
          <w:lang w:val="uk-UA" w:eastAsia="ru-RU"/>
          <w:rPrChange w:id="434" w:author="K.Istratenko" w:date="2020-04-29T09:36:00Z">
            <w:rPr>
              <w:rFonts w:ascii="Times New Roman" w:eastAsia="Times New Roman" w:hAnsi="Times New Roman" w:cs="Times New Roman"/>
              <w:sz w:val="28"/>
              <w:szCs w:val="28"/>
              <w:lang w:val="uk-UA" w:eastAsia="ru-RU"/>
            </w:rPr>
          </w:rPrChange>
        </w:rPr>
      </w:pPr>
      <w:r w:rsidRPr="000E73EA">
        <w:rPr>
          <w:rFonts w:ascii="Times New Roman" w:eastAsia="Times New Roman" w:hAnsi="Times New Roman" w:cs="Times New Roman"/>
          <w:sz w:val="28"/>
          <w:szCs w:val="28"/>
          <w:lang w:val="uk-UA" w:eastAsia="uk-UA"/>
          <w:rPrChange w:id="435" w:author="K.Istratenko" w:date="2020-04-29T09:36:00Z">
            <w:rPr>
              <w:rFonts w:ascii="Times New Roman" w:eastAsia="Times New Roman" w:hAnsi="Times New Roman" w:cs="Times New Roman"/>
              <w:sz w:val="28"/>
              <w:szCs w:val="28"/>
              <w:lang w:val="uk-UA" w:eastAsia="uk-UA"/>
            </w:rPr>
          </w:rPrChange>
        </w:rPr>
        <w:t>Відповідно до результатів опитування</w:t>
      </w:r>
      <w:r w:rsidRPr="000E73EA">
        <w:rPr>
          <w:rFonts w:ascii="Times New Roman" w:eastAsia="Times New Roman" w:hAnsi="Times New Roman" w:cs="Times New Roman"/>
          <w:sz w:val="28"/>
          <w:szCs w:val="28"/>
          <w:lang w:val="uk-UA" w:eastAsia="ru-RU"/>
          <w:rPrChange w:id="436" w:author="K.Istratenko" w:date="2020-04-29T09:36:00Z">
            <w:rPr>
              <w:rFonts w:ascii="Times New Roman" w:eastAsia="Times New Roman" w:hAnsi="Times New Roman" w:cs="Times New Roman"/>
              <w:sz w:val="28"/>
              <w:szCs w:val="28"/>
              <w:lang w:val="uk-UA" w:eastAsia="ru-RU"/>
            </w:rPr>
          </w:rPrChange>
        </w:rPr>
        <w:t xml:space="preserve"> 100% користувачів надали відмінну та добру оцінки якості статистичної інформації зі статистики цін виробників, яка наведена у вищезазначеному збірнику. </w:t>
      </w:r>
      <w:r w:rsidRPr="000E73EA">
        <w:rPr>
          <w:rFonts w:ascii="Times New Roman" w:eastAsia="Times New Roman" w:hAnsi="Times New Roman" w:cs="Times New Roman"/>
          <w:sz w:val="28"/>
          <w:szCs w:val="28"/>
          <w:lang w:val="uk-UA" w:eastAsia="uk-UA"/>
          <w:rPrChange w:id="437" w:author="K.Istratenko" w:date="2020-04-29T09:36:00Z">
            <w:rPr>
              <w:rFonts w:ascii="Times New Roman" w:eastAsia="Times New Roman" w:hAnsi="Times New Roman" w:cs="Times New Roman"/>
              <w:sz w:val="28"/>
              <w:szCs w:val="28"/>
              <w:lang w:val="uk-UA" w:eastAsia="uk-UA"/>
            </w:rPr>
          </w:rPrChange>
        </w:rPr>
        <w:t xml:space="preserve">При цьому найбільш важливим критерієм наведеної інформації користувачі визначили </w:t>
      </w:r>
      <w:r w:rsidRPr="000E73EA">
        <w:rPr>
          <w:rFonts w:ascii="Times New Roman" w:eastAsia="Times New Roman" w:hAnsi="Times New Roman" w:cs="Times New Roman"/>
          <w:sz w:val="28"/>
          <w:szCs w:val="28"/>
          <w:lang w:val="uk-UA" w:eastAsia="ru-RU"/>
          <w:rPrChange w:id="438" w:author="K.Istratenko" w:date="2020-04-29T09:36:00Z">
            <w:rPr>
              <w:rFonts w:ascii="Times New Roman" w:eastAsia="Times New Roman" w:hAnsi="Times New Roman" w:cs="Times New Roman"/>
              <w:sz w:val="28"/>
              <w:szCs w:val="28"/>
              <w:lang w:val="uk-UA" w:eastAsia="ru-RU"/>
            </w:rPr>
          </w:rPrChange>
        </w:rPr>
        <w:t>"Точність/Надійність", на другому місці ‒ "Відповідність/</w:t>
      </w:r>
      <w:proofErr w:type="spellStart"/>
      <w:r w:rsidRPr="000E73EA">
        <w:rPr>
          <w:rFonts w:ascii="Times New Roman" w:eastAsia="Times New Roman" w:hAnsi="Times New Roman" w:cs="Times New Roman"/>
          <w:sz w:val="28"/>
          <w:szCs w:val="28"/>
          <w:lang w:val="uk-UA" w:eastAsia="ru-RU"/>
          <w:rPrChange w:id="439" w:author="K.Istratenko" w:date="2020-04-29T09:36:00Z">
            <w:rPr>
              <w:rFonts w:ascii="Times New Roman" w:eastAsia="Times New Roman" w:hAnsi="Times New Roman" w:cs="Times New Roman"/>
              <w:sz w:val="28"/>
              <w:szCs w:val="28"/>
              <w:lang w:val="uk-UA" w:eastAsia="ru-RU"/>
            </w:rPr>
          </w:rPrChange>
        </w:rPr>
        <w:t>Релевантність</w:t>
      </w:r>
      <w:proofErr w:type="spellEnd"/>
      <w:r w:rsidRPr="000E73EA">
        <w:rPr>
          <w:rFonts w:ascii="Times New Roman" w:eastAsia="Times New Roman" w:hAnsi="Times New Roman" w:cs="Times New Roman"/>
          <w:sz w:val="28"/>
          <w:szCs w:val="28"/>
          <w:lang w:val="uk-UA" w:eastAsia="ru-RU"/>
          <w:rPrChange w:id="440" w:author="K.Istratenko" w:date="2020-04-29T09:36:00Z">
            <w:rPr>
              <w:rFonts w:ascii="Times New Roman" w:eastAsia="Times New Roman" w:hAnsi="Times New Roman" w:cs="Times New Roman"/>
              <w:sz w:val="28"/>
              <w:szCs w:val="28"/>
              <w:lang w:val="uk-UA" w:eastAsia="ru-RU"/>
            </w:rPr>
          </w:rPrChange>
        </w:rPr>
        <w:t xml:space="preserve">", на третьому – "Доступність та Зрозумілість/Ясність"; </w:t>
      </w:r>
      <w:r w:rsidRPr="000E73EA">
        <w:rPr>
          <w:rFonts w:ascii="Times New Roman" w:eastAsia="Times New Roman" w:hAnsi="Times New Roman" w:cs="Times New Roman"/>
          <w:sz w:val="28"/>
          <w:szCs w:val="28"/>
          <w:lang w:val="uk-UA" w:eastAsia="uk-UA"/>
          <w:rPrChange w:id="441" w:author="K.Istratenko" w:date="2020-04-29T09:36:00Z">
            <w:rPr>
              <w:rFonts w:ascii="Times New Roman" w:eastAsia="Times New Roman" w:hAnsi="Times New Roman" w:cs="Times New Roman"/>
              <w:sz w:val="28"/>
              <w:szCs w:val="28"/>
              <w:lang w:val="uk-UA" w:eastAsia="uk-UA"/>
            </w:rPr>
          </w:rPrChange>
        </w:rPr>
        <w:t>100% опитаних користувачів позитивно оцінили інформаційне наповнення вищезгаданого збірника</w:t>
      </w:r>
      <w:r w:rsidRPr="000E73EA">
        <w:rPr>
          <w:rFonts w:ascii="Times New Roman" w:eastAsia="Times New Roman" w:hAnsi="Times New Roman" w:cs="Times New Roman"/>
          <w:sz w:val="28"/>
          <w:szCs w:val="28"/>
          <w:lang w:val="uk-UA" w:eastAsia="ru-RU"/>
          <w:rPrChange w:id="442" w:author="K.Istratenko" w:date="2020-04-29T09:36:00Z">
            <w:rPr>
              <w:rFonts w:ascii="Times New Roman" w:eastAsia="Times New Roman" w:hAnsi="Times New Roman" w:cs="Times New Roman"/>
              <w:sz w:val="28"/>
              <w:szCs w:val="28"/>
              <w:lang w:val="uk-UA" w:eastAsia="ru-RU"/>
            </w:rPr>
          </w:rPrChange>
        </w:rPr>
        <w:t xml:space="preserve">; 37,5% </w:t>
      </w:r>
      <w:r w:rsidRPr="000E73EA">
        <w:rPr>
          <w:rFonts w:ascii="Times New Roman" w:eastAsia="Times New Roman" w:hAnsi="Times New Roman" w:cs="Times New Roman"/>
          <w:sz w:val="28"/>
          <w:szCs w:val="28"/>
          <w:lang w:val="uk-UA" w:eastAsia="uk-UA"/>
          <w:rPrChange w:id="443" w:author="K.Istratenko" w:date="2020-04-29T09:36:00Z">
            <w:rPr>
              <w:rFonts w:ascii="Times New Roman" w:eastAsia="Times New Roman" w:hAnsi="Times New Roman" w:cs="Times New Roman"/>
              <w:sz w:val="28"/>
              <w:szCs w:val="28"/>
              <w:lang w:val="uk-UA" w:eastAsia="uk-UA"/>
            </w:rPr>
          </w:rPrChange>
        </w:rPr>
        <w:t xml:space="preserve">користувачів зазначили про поліпшення якості інформаційного забезпечення щодо інформації </w:t>
      </w:r>
      <w:r w:rsidRPr="000E73EA">
        <w:rPr>
          <w:rFonts w:ascii="Times New Roman" w:eastAsia="Times New Roman" w:hAnsi="Times New Roman" w:cs="Times New Roman"/>
          <w:sz w:val="28"/>
          <w:szCs w:val="28"/>
          <w:lang w:val="uk-UA" w:eastAsia="ru-RU"/>
          <w:rPrChange w:id="444" w:author="K.Istratenko" w:date="2020-04-29T09:36:00Z">
            <w:rPr>
              <w:rFonts w:ascii="Times New Roman" w:eastAsia="Times New Roman" w:hAnsi="Times New Roman" w:cs="Times New Roman"/>
              <w:sz w:val="28"/>
              <w:szCs w:val="28"/>
              <w:lang w:val="uk-UA" w:eastAsia="ru-RU"/>
            </w:rPr>
          </w:rPrChange>
        </w:rPr>
        <w:t>з питань статистики цін виробників порівняно з минулим роком.</w:t>
      </w:r>
    </w:p>
    <w:p w:rsidR="001C3AA8" w:rsidRPr="000E73EA" w:rsidRDefault="001C3AA8" w:rsidP="001C3AA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uk-UA"/>
          <w:rPrChange w:id="445"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46" w:author="K.Istratenko" w:date="2020-04-29T09:36:00Z">
            <w:rPr>
              <w:rFonts w:ascii="Times New Roman" w:eastAsia="Times New Roman" w:hAnsi="Times New Roman" w:cs="Times New Roman"/>
              <w:sz w:val="28"/>
              <w:szCs w:val="28"/>
              <w:lang w:val="uk-UA" w:eastAsia="uk-UA"/>
            </w:rPr>
          </w:rPrChange>
        </w:rPr>
        <w:t>Більш детальна інформація за результатами анкетного опитування наводиться в повідомленні для користувачів, яке розміщено на офіційному вебсайті Держстату в розділі "Анкетні опитування". У цьому ж розділі користувачі мають змогу ознайомитися із заходами, які здійснюються на підставі отриманих результатів анкетного опитування для поліпшення якості статистичної інформації.</w:t>
      </w:r>
    </w:p>
    <w:p w:rsidR="001C3AA8" w:rsidRPr="000E73EA" w:rsidRDefault="001C3AA8" w:rsidP="001C3AA8">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Change w:id="447"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48" w:author="K.Istratenko" w:date="2020-04-29T09:36:00Z">
            <w:rPr>
              <w:rFonts w:ascii="Times New Roman" w:eastAsia="Times New Roman" w:hAnsi="Times New Roman" w:cs="Times New Roman"/>
              <w:sz w:val="28"/>
              <w:szCs w:val="28"/>
              <w:lang w:val="uk-UA" w:eastAsia="uk-UA"/>
            </w:rPr>
          </w:rPrChange>
        </w:rPr>
        <w:t>Крім того, потреби користувачів вивчаються шляхом аналізу відповідей на їхні запити щодо отрима</w:t>
      </w:r>
      <w:r w:rsidR="00E306C1" w:rsidRPr="000E73EA">
        <w:rPr>
          <w:rFonts w:ascii="Times New Roman" w:eastAsia="Times New Roman" w:hAnsi="Times New Roman" w:cs="Times New Roman"/>
          <w:sz w:val="28"/>
          <w:szCs w:val="28"/>
          <w:lang w:val="uk-UA" w:eastAsia="uk-UA"/>
          <w:rPrChange w:id="449" w:author="K.Istratenko" w:date="2020-04-29T09:36:00Z">
            <w:rPr>
              <w:rFonts w:ascii="Times New Roman" w:eastAsia="Times New Roman" w:hAnsi="Times New Roman" w:cs="Times New Roman"/>
              <w:sz w:val="28"/>
              <w:szCs w:val="28"/>
              <w:lang w:val="uk-UA" w:eastAsia="uk-UA"/>
            </w:rPr>
          </w:rPrChange>
        </w:rPr>
        <w:t>ння статистичної інформації про зміни тарифів на послуги пошти та зв’язку</w:t>
      </w:r>
      <w:r w:rsidRPr="000E73EA">
        <w:rPr>
          <w:rFonts w:ascii="Times New Roman" w:eastAsia="Times New Roman" w:hAnsi="Times New Roman" w:cs="Times New Roman"/>
          <w:sz w:val="28"/>
          <w:szCs w:val="28"/>
          <w:lang w:val="uk-UA" w:eastAsia="uk-UA"/>
          <w:rPrChange w:id="450" w:author="K.Istratenko" w:date="2020-04-29T09:36:00Z">
            <w:rPr>
              <w:rFonts w:ascii="Times New Roman" w:eastAsia="Times New Roman" w:hAnsi="Times New Roman" w:cs="Times New Roman"/>
              <w:sz w:val="28"/>
              <w:szCs w:val="28"/>
              <w:lang w:val="uk-UA" w:eastAsia="uk-UA"/>
            </w:rPr>
          </w:rPrChange>
        </w:rPr>
        <w:t xml:space="preserve">, які надходять відповідно до законів України "Про </w:t>
      </w:r>
      <w:r w:rsidRPr="000E73EA">
        <w:rPr>
          <w:rFonts w:ascii="Times New Roman" w:eastAsia="Times New Roman" w:hAnsi="Times New Roman" w:cs="Times New Roman"/>
          <w:sz w:val="28"/>
          <w:szCs w:val="28"/>
          <w:lang w:val="uk-UA" w:eastAsia="uk-UA"/>
          <w:rPrChange w:id="451" w:author="K.Istratenko" w:date="2020-04-29T09:36:00Z">
            <w:rPr>
              <w:rFonts w:ascii="Times New Roman" w:eastAsia="Times New Roman" w:hAnsi="Times New Roman" w:cs="Times New Roman"/>
              <w:sz w:val="28"/>
              <w:szCs w:val="28"/>
              <w:lang w:val="uk-UA" w:eastAsia="uk-UA"/>
            </w:rPr>
          </w:rPrChange>
        </w:rPr>
        <w:lastRenderedPageBreak/>
        <w:t>доступ до публічної інформації", "Про звернення громадян" та інші.</w:t>
      </w:r>
    </w:p>
    <w:p w:rsidR="000C64BD" w:rsidRPr="000E73EA" w:rsidRDefault="000C64BD" w:rsidP="00FA06F4">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452" w:author="K.Istratenko" w:date="2020-04-29T09:36:00Z">
            <w:rPr>
              <w:rFonts w:ascii="TimesNewRomanPS-BoldMT" w:eastAsia="Times New Roman" w:hAnsi="TimesNewRomanPS-BoldMT" w:cs="TimesNewRomanPS-BoldMT"/>
              <w:b/>
              <w:bCs/>
              <w:sz w:val="28"/>
              <w:szCs w:val="28"/>
              <w:lang w:val="uk-UA" w:eastAsia="uk-UA"/>
            </w:rPr>
          </w:rPrChange>
        </w:rPr>
      </w:pPr>
    </w:p>
    <w:p w:rsidR="00FA06F4" w:rsidRPr="000E73EA"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453"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454" w:author="K.Istratenko" w:date="2020-04-29T09:36:00Z">
            <w:rPr>
              <w:rFonts w:ascii="TimesNewRomanPS-BoldMT" w:eastAsia="Times New Roman" w:hAnsi="TimesNewRomanPS-BoldMT" w:cs="TimesNewRomanPS-BoldMT"/>
              <w:b/>
              <w:bCs/>
              <w:sz w:val="28"/>
              <w:szCs w:val="28"/>
              <w:lang w:val="uk-UA" w:eastAsia="uk-UA"/>
            </w:rPr>
          </w:rPrChange>
        </w:rPr>
        <w:t xml:space="preserve">2.7. </w:t>
      </w:r>
      <w:r w:rsidRPr="000E73EA">
        <w:rPr>
          <w:rFonts w:ascii="TimesNewRomanPSMT" w:eastAsia="Times New Roman" w:hAnsi="TimesNewRomanPSMT" w:cs="TimesNewRomanPSMT"/>
          <w:b/>
          <w:bCs/>
          <w:sz w:val="28"/>
          <w:szCs w:val="28"/>
          <w:lang w:val="uk-UA" w:eastAsia="uk-UA"/>
          <w:rPrChange w:id="455" w:author="K.Istratenko" w:date="2020-04-29T09:36:00Z">
            <w:rPr>
              <w:rFonts w:ascii="TimesNewRomanPSMT" w:eastAsia="Times New Roman" w:hAnsi="TimesNewRomanPSMT" w:cs="TimesNewRomanPSMT"/>
              <w:b/>
              <w:bCs/>
              <w:sz w:val="28"/>
              <w:szCs w:val="28"/>
              <w:lang w:val="uk-UA" w:eastAsia="uk-UA"/>
            </w:rPr>
          </w:rPrChange>
        </w:rPr>
        <w:t>Ефективність</w:t>
      </w:r>
      <w:r w:rsidRPr="000E73EA">
        <w:rPr>
          <w:rFonts w:ascii="TimesNewRomanPS-BoldMT" w:eastAsia="Times New Roman" w:hAnsi="TimesNewRomanPS-BoldMT" w:cs="TimesNewRomanPS-BoldMT"/>
          <w:b/>
          <w:bCs/>
          <w:sz w:val="28"/>
          <w:szCs w:val="28"/>
          <w:lang w:val="uk-UA" w:eastAsia="uk-UA"/>
          <w:rPrChange w:id="456" w:author="K.Istratenko" w:date="2020-04-29T09:36:00Z">
            <w:rPr>
              <w:rFonts w:ascii="TimesNewRomanPS-BoldMT" w:eastAsia="Times New Roman" w:hAnsi="TimesNewRomanPS-BoldMT" w:cs="TimesNewRomanPS-BoldMT"/>
              <w:b/>
              <w:bCs/>
              <w:sz w:val="28"/>
              <w:szCs w:val="28"/>
              <w:lang w:val="uk-UA" w:eastAsia="uk-UA"/>
            </w:rPr>
          </w:rPrChange>
        </w:rPr>
        <w:t xml:space="preserve">, </w:t>
      </w:r>
      <w:r w:rsidRPr="000E73EA">
        <w:rPr>
          <w:rFonts w:ascii="TimesNewRomanPSMT" w:eastAsia="Times New Roman" w:hAnsi="TimesNewRomanPSMT" w:cs="TimesNewRomanPSMT"/>
          <w:b/>
          <w:bCs/>
          <w:sz w:val="28"/>
          <w:szCs w:val="28"/>
          <w:lang w:val="uk-UA" w:eastAsia="uk-UA"/>
          <w:rPrChange w:id="457" w:author="K.Istratenko" w:date="2020-04-29T09:36:00Z">
            <w:rPr>
              <w:rFonts w:ascii="TimesNewRomanPSMT" w:eastAsia="Times New Roman" w:hAnsi="TimesNewRomanPSMT" w:cs="TimesNewRomanPSMT"/>
              <w:b/>
              <w:bCs/>
              <w:sz w:val="28"/>
              <w:szCs w:val="28"/>
              <w:lang w:val="uk-UA" w:eastAsia="uk-UA"/>
            </w:rPr>
          </w:rPrChange>
        </w:rPr>
        <w:t>витрати та навантаження на респондентів</w:t>
      </w:r>
    </w:p>
    <w:p w:rsidR="00E304F3" w:rsidRPr="000E73EA" w:rsidRDefault="00896713" w:rsidP="006D4771">
      <w:pPr>
        <w:widowControl w:val="0"/>
        <w:autoSpaceDE w:val="0"/>
        <w:autoSpaceDN w:val="0"/>
        <w:adjustRightInd w:val="0"/>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Change w:id="458" w:author="K.Istratenko" w:date="2020-04-29T09:36:00Z">
            <w:rPr>
              <w:rFonts w:ascii="Times New Roman" w:eastAsia="Times New Roman" w:hAnsi="Times New Roman" w:cs="Times New Roman"/>
              <w:sz w:val="28"/>
              <w:szCs w:val="28"/>
              <w:lang w:val="uk-UA" w:eastAsia="ru-RU"/>
            </w:rPr>
          </w:rPrChange>
        </w:rPr>
      </w:pPr>
      <w:r w:rsidRPr="000E73EA">
        <w:rPr>
          <w:rFonts w:ascii="Times New Roman" w:eastAsia="Times New Roman" w:hAnsi="Times New Roman" w:cs="Times New Roman"/>
          <w:sz w:val="28"/>
          <w:szCs w:val="28"/>
          <w:lang w:val="uk-UA" w:eastAsia="ru-RU"/>
          <w:rPrChange w:id="459" w:author="K.Istratenko" w:date="2020-04-29T09:36:00Z">
            <w:rPr>
              <w:rFonts w:ascii="Times New Roman" w:eastAsia="Times New Roman" w:hAnsi="Times New Roman" w:cs="Times New Roman"/>
              <w:sz w:val="28"/>
              <w:szCs w:val="28"/>
              <w:lang w:val="uk-UA" w:eastAsia="ru-RU"/>
            </w:rPr>
          </w:rPrChange>
        </w:rPr>
        <w:t>Ураховуючи те, що ДСС здійснюється на основі адміністративних даних</w:t>
      </w:r>
      <w:r w:rsidR="00BE6D0E" w:rsidRPr="000E73EA">
        <w:rPr>
          <w:rFonts w:ascii="Times New Roman" w:eastAsia="Times New Roman" w:hAnsi="Times New Roman" w:cs="Times New Roman"/>
          <w:sz w:val="28"/>
          <w:szCs w:val="28"/>
          <w:lang w:val="uk-UA" w:eastAsia="ru-RU"/>
          <w:rPrChange w:id="460" w:author="K.Istratenko" w:date="2020-04-29T09:36:00Z">
            <w:rPr>
              <w:rFonts w:ascii="Times New Roman" w:eastAsia="Times New Roman" w:hAnsi="Times New Roman" w:cs="Times New Roman"/>
              <w:sz w:val="28"/>
              <w:szCs w:val="28"/>
              <w:lang w:val="uk-UA" w:eastAsia="ru-RU"/>
            </w:rPr>
          </w:rPrChange>
        </w:rPr>
        <w:t>,</w:t>
      </w:r>
      <w:r w:rsidRPr="000E73EA">
        <w:rPr>
          <w:rFonts w:ascii="Times New Roman" w:eastAsia="Times New Roman" w:hAnsi="Times New Roman" w:cs="Times New Roman"/>
          <w:sz w:val="28"/>
          <w:szCs w:val="28"/>
          <w:lang w:val="uk-UA" w:eastAsia="ru-RU"/>
          <w:rPrChange w:id="461" w:author="K.Istratenko" w:date="2020-04-29T09:36:00Z">
            <w:rPr>
              <w:rFonts w:ascii="Times New Roman" w:eastAsia="Times New Roman" w:hAnsi="Times New Roman" w:cs="Times New Roman"/>
              <w:sz w:val="28"/>
              <w:szCs w:val="28"/>
              <w:lang w:val="uk-UA" w:eastAsia="ru-RU"/>
            </w:rPr>
          </w:rPrChange>
        </w:rPr>
        <w:t xml:space="preserve"> </w:t>
      </w:r>
      <w:r w:rsidR="006A7639" w:rsidRPr="000E73EA">
        <w:rPr>
          <w:rFonts w:ascii="Times New Roman" w:eastAsia="Times New Roman" w:hAnsi="Times New Roman" w:cs="Times New Roman"/>
          <w:sz w:val="28"/>
          <w:szCs w:val="28"/>
          <w:lang w:val="uk-UA" w:eastAsia="ru-RU"/>
          <w:rPrChange w:id="462" w:author="K.Istratenko" w:date="2020-04-29T09:36:00Z">
            <w:rPr>
              <w:rFonts w:ascii="Times New Roman" w:eastAsia="Times New Roman" w:hAnsi="Times New Roman" w:cs="Times New Roman"/>
              <w:sz w:val="28"/>
              <w:szCs w:val="28"/>
              <w:lang w:val="uk-UA" w:eastAsia="ru-RU"/>
            </w:rPr>
          </w:rPrChange>
        </w:rPr>
        <w:t xml:space="preserve">респонденти до нього не залучаються, </w:t>
      </w:r>
      <w:r w:rsidRPr="000E73EA">
        <w:rPr>
          <w:rFonts w:ascii="Times New Roman" w:eastAsia="Times New Roman" w:hAnsi="Times New Roman" w:cs="Times New Roman"/>
          <w:sz w:val="28"/>
          <w:szCs w:val="28"/>
          <w:lang w:val="uk-UA" w:eastAsia="ru-RU"/>
          <w:rPrChange w:id="463" w:author="K.Istratenko" w:date="2020-04-29T09:36:00Z">
            <w:rPr>
              <w:rFonts w:ascii="Times New Roman" w:eastAsia="Times New Roman" w:hAnsi="Times New Roman" w:cs="Times New Roman"/>
              <w:sz w:val="28"/>
              <w:szCs w:val="28"/>
              <w:lang w:val="uk-UA" w:eastAsia="ru-RU"/>
            </w:rPr>
          </w:rPrChange>
        </w:rPr>
        <w:t xml:space="preserve">звітне навантаження на </w:t>
      </w:r>
      <w:r w:rsidR="006A7639" w:rsidRPr="000E73EA">
        <w:rPr>
          <w:rFonts w:ascii="Times New Roman" w:eastAsia="Times New Roman" w:hAnsi="Times New Roman" w:cs="Times New Roman"/>
          <w:sz w:val="28"/>
          <w:szCs w:val="28"/>
          <w:lang w:val="uk-UA" w:eastAsia="ru-RU"/>
          <w:rPrChange w:id="464" w:author="K.Istratenko" w:date="2020-04-29T09:36:00Z">
            <w:rPr>
              <w:rFonts w:ascii="Times New Roman" w:eastAsia="Times New Roman" w:hAnsi="Times New Roman" w:cs="Times New Roman"/>
              <w:sz w:val="28"/>
              <w:szCs w:val="28"/>
              <w:lang w:val="uk-UA" w:eastAsia="ru-RU"/>
            </w:rPr>
          </w:rPrChange>
        </w:rPr>
        <w:t>них не справляється</w:t>
      </w:r>
      <w:r w:rsidR="00BE6D0E" w:rsidRPr="000E73EA">
        <w:rPr>
          <w:rFonts w:ascii="Times New Roman" w:eastAsia="Times New Roman" w:hAnsi="Times New Roman" w:cs="Times New Roman"/>
          <w:sz w:val="28"/>
          <w:szCs w:val="28"/>
          <w:lang w:val="uk-UA" w:eastAsia="ru-RU"/>
          <w:rPrChange w:id="465" w:author="K.Istratenko" w:date="2020-04-29T09:36:00Z">
            <w:rPr>
              <w:rFonts w:ascii="Times New Roman" w:eastAsia="Times New Roman" w:hAnsi="Times New Roman" w:cs="Times New Roman"/>
              <w:sz w:val="28"/>
              <w:szCs w:val="28"/>
              <w:lang w:val="uk-UA" w:eastAsia="ru-RU"/>
            </w:rPr>
          </w:rPrChange>
        </w:rPr>
        <w:t xml:space="preserve"> і відповідно не розраховується</w:t>
      </w:r>
      <w:r w:rsidRPr="000E73EA">
        <w:rPr>
          <w:rFonts w:ascii="Times New Roman" w:eastAsia="Times New Roman" w:hAnsi="Times New Roman" w:cs="Times New Roman"/>
          <w:sz w:val="28"/>
          <w:szCs w:val="28"/>
          <w:lang w:val="uk-UA" w:eastAsia="ru-RU"/>
          <w:rPrChange w:id="466" w:author="K.Istratenko" w:date="2020-04-29T09:36:00Z">
            <w:rPr>
              <w:rFonts w:ascii="Times New Roman" w:eastAsia="Times New Roman" w:hAnsi="Times New Roman" w:cs="Times New Roman"/>
              <w:sz w:val="28"/>
              <w:szCs w:val="28"/>
              <w:lang w:val="uk-UA" w:eastAsia="ru-RU"/>
            </w:rPr>
          </w:rPrChange>
        </w:rPr>
        <w:t xml:space="preserve">. </w:t>
      </w:r>
    </w:p>
    <w:p w:rsidR="00FA06F4" w:rsidRPr="000E73EA" w:rsidRDefault="00FA06F4" w:rsidP="00E304F3">
      <w:pPr>
        <w:widowControl w:val="0"/>
        <w:autoSpaceDE w:val="0"/>
        <w:autoSpaceDN w:val="0"/>
        <w:adjustRightInd w:val="0"/>
        <w:spacing w:after="0" w:line="240" w:lineRule="auto"/>
        <w:ind w:firstLine="709"/>
        <w:jc w:val="center"/>
        <w:rPr>
          <w:rFonts w:ascii="TimesNewRomanPSMT" w:eastAsia="Times New Roman" w:hAnsi="TimesNewRomanPSMT" w:cs="TimesNewRomanPSMT"/>
          <w:b/>
          <w:bCs/>
          <w:sz w:val="28"/>
          <w:szCs w:val="28"/>
          <w:lang w:val="uk-UA" w:eastAsia="uk-UA"/>
          <w:rPrChange w:id="467"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MT" w:eastAsia="Times New Roman" w:hAnsi="TimesNewRomanPSMT" w:cs="TimesNewRomanPSMT"/>
          <w:b/>
          <w:bCs/>
          <w:sz w:val="28"/>
          <w:szCs w:val="28"/>
          <w:lang w:val="uk-UA" w:eastAsia="uk-UA"/>
          <w:rPrChange w:id="468" w:author="K.Istratenko" w:date="2020-04-29T09:36:00Z">
            <w:rPr>
              <w:rFonts w:ascii="TimesNewRomanPSMT" w:eastAsia="Times New Roman" w:hAnsi="TimesNewRomanPSMT" w:cs="TimesNewRomanPSMT"/>
              <w:b/>
              <w:bCs/>
              <w:sz w:val="28"/>
              <w:szCs w:val="28"/>
              <w:lang w:val="uk-UA" w:eastAsia="uk-UA"/>
            </w:rPr>
          </w:rPrChange>
        </w:rPr>
        <w:t>2.8. Конфіденційність, прозорість та захист</w:t>
      </w:r>
    </w:p>
    <w:p w:rsidR="00E304F3" w:rsidRPr="000E73EA" w:rsidRDefault="00E304F3" w:rsidP="00E304F3">
      <w:pPr>
        <w:widowControl w:val="0"/>
        <w:autoSpaceDE w:val="0"/>
        <w:autoSpaceDN w:val="0"/>
        <w:adjustRightInd w:val="0"/>
        <w:spacing w:after="0" w:line="240" w:lineRule="auto"/>
        <w:ind w:firstLine="709"/>
        <w:jc w:val="center"/>
        <w:rPr>
          <w:rFonts w:ascii="TimesNewRomanPSMT" w:eastAsia="Times New Roman" w:hAnsi="TimesNewRomanPSMT" w:cs="TimesNewRomanPSMT"/>
          <w:b/>
          <w:bCs/>
          <w:sz w:val="28"/>
          <w:szCs w:val="28"/>
          <w:lang w:val="uk-UA" w:eastAsia="uk-UA"/>
          <w:rPrChange w:id="469" w:author="K.Istratenko" w:date="2020-04-29T09:36:00Z">
            <w:rPr>
              <w:rFonts w:ascii="TimesNewRomanPSMT" w:eastAsia="Times New Roman" w:hAnsi="TimesNewRomanPSMT" w:cs="TimesNewRomanPSMT"/>
              <w:b/>
              <w:bCs/>
              <w:sz w:val="28"/>
              <w:szCs w:val="28"/>
              <w:lang w:val="uk-UA" w:eastAsia="uk-UA"/>
            </w:rPr>
          </w:rPrChange>
        </w:rPr>
      </w:pPr>
    </w:p>
    <w:p w:rsidR="00FA06F4" w:rsidRPr="000E73EA" w:rsidRDefault="00FA06F4" w:rsidP="00096723">
      <w:pPr>
        <w:autoSpaceDE w:val="0"/>
        <w:autoSpaceDN w:val="0"/>
        <w:adjustRightInd w:val="0"/>
        <w:spacing w:after="0" w:line="240" w:lineRule="auto"/>
        <w:ind w:firstLine="567"/>
        <w:jc w:val="both"/>
        <w:rPr>
          <w:rFonts w:ascii="TimesNewRomanPSMT" w:eastAsia="Times New Roman" w:hAnsi="TimesNewRomanPSMT" w:cs="TimesNewRomanPSMT"/>
          <w:i/>
          <w:sz w:val="28"/>
          <w:szCs w:val="28"/>
          <w:lang w:val="uk-UA" w:eastAsia="uk-UA"/>
          <w:rPrChange w:id="470" w:author="K.Istratenko" w:date="2020-04-29T09:36:00Z">
            <w:rPr>
              <w:rFonts w:ascii="TimesNewRomanPSMT" w:eastAsia="Times New Roman" w:hAnsi="TimesNewRomanPSMT" w:cs="TimesNewRomanPSMT"/>
              <w:i/>
              <w:sz w:val="28"/>
              <w:szCs w:val="28"/>
              <w:lang w:val="uk-UA" w:eastAsia="uk-UA"/>
            </w:rPr>
          </w:rPrChange>
        </w:rPr>
      </w:pPr>
      <w:r w:rsidRPr="000E73EA">
        <w:rPr>
          <w:rFonts w:ascii="TimesNewRomanPSMT" w:eastAsia="Times New Roman" w:hAnsi="TimesNewRomanPSMT" w:cs="TimesNewRomanPSMT"/>
          <w:i/>
          <w:sz w:val="28"/>
          <w:szCs w:val="28"/>
          <w:lang w:val="uk-UA" w:eastAsia="uk-UA"/>
          <w:rPrChange w:id="471" w:author="K.Istratenko" w:date="2020-04-29T09:36:00Z">
            <w:rPr>
              <w:rFonts w:ascii="TimesNewRomanPSMT" w:eastAsia="Times New Roman" w:hAnsi="TimesNewRomanPSMT" w:cs="TimesNewRomanPSMT"/>
              <w:i/>
              <w:sz w:val="28"/>
              <w:szCs w:val="28"/>
              <w:lang w:val="uk-UA" w:eastAsia="uk-UA"/>
            </w:rPr>
          </w:rPrChange>
        </w:rPr>
        <w:t xml:space="preserve">Знеособлення постачальників даних, конфіденційність інформації, яку вони надають, та її використання тільки </w:t>
      </w:r>
      <w:r w:rsidR="007A7180" w:rsidRPr="000E73EA">
        <w:rPr>
          <w:rFonts w:ascii="TimesNewRomanPSMT" w:eastAsia="Times New Roman" w:hAnsi="TimesNewRomanPSMT" w:cs="TimesNewRomanPSMT"/>
          <w:i/>
          <w:sz w:val="28"/>
          <w:szCs w:val="28"/>
          <w:lang w:val="uk-UA" w:eastAsia="uk-UA"/>
          <w:rPrChange w:id="472" w:author="K.Istratenko" w:date="2020-04-29T09:36:00Z">
            <w:rPr>
              <w:rFonts w:ascii="TimesNewRomanPSMT" w:eastAsia="Times New Roman" w:hAnsi="TimesNewRomanPSMT" w:cs="TimesNewRomanPSMT"/>
              <w:i/>
              <w:sz w:val="28"/>
              <w:szCs w:val="28"/>
              <w:lang w:val="uk-UA" w:eastAsia="uk-UA"/>
            </w:rPr>
          </w:rPrChange>
        </w:rPr>
        <w:t>в</w:t>
      </w:r>
      <w:r w:rsidRPr="000E73EA">
        <w:rPr>
          <w:rFonts w:ascii="TimesNewRomanPSMT" w:eastAsia="Times New Roman" w:hAnsi="TimesNewRomanPSMT" w:cs="TimesNewRomanPSMT"/>
          <w:i/>
          <w:sz w:val="28"/>
          <w:szCs w:val="28"/>
          <w:lang w:val="uk-UA" w:eastAsia="uk-UA"/>
          <w:rPrChange w:id="473" w:author="K.Istratenko" w:date="2020-04-29T09:36:00Z">
            <w:rPr>
              <w:rFonts w:ascii="TimesNewRomanPSMT" w:eastAsia="Times New Roman" w:hAnsi="TimesNewRomanPSMT" w:cs="TimesNewRomanPSMT"/>
              <w:i/>
              <w:sz w:val="28"/>
              <w:szCs w:val="28"/>
              <w:lang w:val="uk-UA" w:eastAsia="uk-UA"/>
            </w:rPr>
          </w:rPrChange>
        </w:rPr>
        <w:t xml:space="preserve"> статистичних цілях мають бути гарантовані. Органи державної статистики мають поширювати статистичні дані об`єктивно, </w:t>
      </w:r>
      <w:proofErr w:type="spellStart"/>
      <w:r w:rsidRPr="000E73EA">
        <w:rPr>
          <w:rFonts w:ascii="TimesNewRomanPSMT" w:eastAsia="Times New Roman" w:hAnsi="TimesNewRomanPSMT" w:cs="TimesNewRomanPSMT"/>
          <w:i/>
          <w:sz w:val="28"/>
          <w:szCs w:val="28"/>
          <w:lang w:val="uk-UA" w:eastAsia="uk-UA"/>
          <w:rPrChange w:id="474" w:author="K.Istratenko" w:date="2020-04-29T09:36:00Z">
            <w:rPr>
              <w:rFonts w:ascii="TimesNewRomanPSMT" w:eastAsia="Times New Roman" w:hAnsi="TimesNewRomanPSMT" w:cs="TimesNewRomanPSMT"/>
              <w:i/>
              <w:sz w:val="28"/>
              <w:szCs w:val="28"/>
              <w:lang w:val="uk-UA" w:eastAsia="uk-UA"/>
            </w:rPr>
          </w:rPrChange>
        </w:rPr>
        <w:t>професійно</w:t>
      </w:r>
      <w:proofErr w:type="spellEnd"/>
      <w:r w:rsidRPr="000E73EA">
        <w:rPr>
          <w:rFonts w:ascii="TimesNewRomanPSMT" w:eastAsia="Times New Roman" w:hAnsi="TimesNewRomanPSMT" w:cs="TimesNewRomanPSMT"/>
          <w:i/>
          <w:sz w:val="28"/>
          <w:szCs w:val="28"/>
          <w:lang w:val="uk-UA" w:eastAsia="uk-UA"/>
          <w:rPrChange w:id="475" w:author="K.Istratenko" w:date="2020-04-29T09:36:00Z">
            <w:rPr>
              <w:rFonts w:ascii="TimesNewRomanPSMT" w:eastAsia="Times New Roman" w:hAnsi="TimesNewRomanPSMT" w:cs="TimesNewRomanPSMT"/>
              <w:i/>
              <w:sz w:val="28"/>
              <w:szCs w:val="28"/>
              <w:lang w:val="uk-UA" w:eastAsia="uk-UA"/>
            </w:rPr>
          </w:rPrChange>
        </w:rPr>
        <w:t xml:space="preserve"> та прозоро.</w:t>
      </w:r>
    </w:p>
    <w:p w:rsidR="00E7245A" w:rsidRPr="000E73EA" w:rsidRDefault="00E7245A" w:rsidP="00E7245A">
      <w:pPr>
        <w:autoSpaceDE w:val="0"/>
        <w:autoSpaceDN w:val="0"/>
        <w:adjustRightInd w:val="0"/>
        <w:spacing w:before="120" w:after="120" w:line="240" w:lineRule="auto"/>
        <w:ind w:firstLine="567"/>
        <w:jc w:val="both"/>
        <w:rPr>
          <w:rFonts w:ascii="Times New Roman" w:eastAsia="Times New Roman" w:hAnsi="Times New Roman" w:cs="Times New Roman"/>
          <w:sz w:val="28"/>
          <w:szCs w:val="28"/>
          <w:lang w:val="uk-UA" w:eastAsia="uk-UA"/>
          <w:rPrChange w:id="476"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77" w:author="K.Istratenko" w:date="2020-04-29T09:36:00Z">
            <w:rPr>
              <w:rFonts w:ascii="Times New Roman" w:eastAsia="Times New Roman" w:hAnsi="Times New Roman" w:cs="Times New Roman"/>
              <w:sz w:val="28"/>
              <w:szCs w:val="28"/>
              <w:lang w:val="uk-UA" w:eastAsia="uk-UA"/>
            </w:rPr>
          </w:rPrChange>
        </w:rPr>
        <w:t>Забезпечення статистичної конфіденційності у практиці проведення ДСС здійснюється відповідно до вимог законів України "Про державну статистику", "Про інформацію", "Про доступ до публічної інформації", з урахуванням основних принципів і методів, визначених Методологічними положеннями щодо забезпечення статистичної конфіденційності в органах державної статистики, міжнародних вимог до правил конфіденційності статистичної інформації відповідно до регламентів ЄС.</w:t>
      </w:r>
    </w:p>
    <w:p w:rsidR="008B71FA" w:rsidRPr="000E73EA" w:rsidRDefault="008B71FA" w:rsidP="008B71FA">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Change w:id="478"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79" w:author="K.Istratenko" w:date="2020-04-29T09:36:00Z">
            <w:rPr>
              <w:rFonts w:ascii="Times New Roman" w:eastAsia="Times New Roman" w:hAnsi="Times New Roman" w:cs="Times New Roman"/>
              <w:sz w:val="28"/>
              <w:szCs w:val="28"/>
              <w:lang w:val="uk-UA" w:eastAsia="uk-UA"/>
            </w:rPr>
          </w:rPrChange>
        </w:rPr>
        <w:t>Для забезпечення встановлених законодавством гарантій забезпечення статистичної конфіденційності перед респондентами реалізуються такі заходи:</w:t>
      </w:r>
    </w:p>
    <w:p w:rsidR="008B71FA" w:rsidRPr="000E73EA" w:rsidRDefault="006A7639" w:rsidP="008B71FA">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uk-UA"/>
          <w:rPrChange w:id="480"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81" w:author="K.Istratenko" w:date="2020-04-29T09:36:00Z">
            <w:rPr>
              <w:rFonts w:ascii="Times New Roman" w:eastAsia="Times New Roman" w:hAnsi="Times New Roman" w:cs="Times New Roman"/>
              <w:sz w:val="28"/>
              <w:szCs w:val="28"/>
              <w:lang w:val="uk-UA" w:eastAsia="uk-UA"/>
            </w:rPr>
          </w:rPrChange>
        </w:rPr>
        <w:t>захист адміністративних даних, отриманих органами державної статистики у ході проведення ДСС, та використання їх виключно для статистичних цілей</w:t>
      </w:r>
      <w:r w:rsidR="008B71FA" w:rsidRPr="000E73EA">
        <w:rPr>
          <w:rFonts w:ascii="Times New Roman" w:eastAsia="Times New Roman" w:hAnsi="Times New Roman" w:cs="Times New Roman"/>
          <w:sz w:val="28"/>
          <w:szCs w:val="28"/>
          <w:lang w:val="uk-UA" w:eastAsia="uk-UA"/>
          <w:rPrChange w:id="482" w:author="K.Istratenko" w:date="2020-04-29T09:36:00Z">
            <w:rPr>
              <w:rFonts w:ascii="Times New Roman" w:eastAsia="Times New Roman" w:hAnsi="Times New Roman" w:cs="Times New Roman"/>
              <w:sz w:val="28"/>
              <w:szCs w:val="28"/>
              <w:lang w:val="uk-UA" w:eastAsia="uk-UA"/>
            </w:rPr>
          </w:rPrChange>
        </w:rPr>
        <w:t>;</w:t>
      </w:r>
    </w:p>
    <w:p w:rsidR="008B71FA" w:rsidRPr="000E73EA" w:rsidRDefault="008B71FA" w:rsidP="008B71FA">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uk-UA"/>
          <w:rPrChange w:id="483"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84" w:author="K.Istratenko" w:date="2020-04-29T09:36:00Z">
            <w:rPr>
              <w:rFonts w:ascii="Times New Roman" w:eastAsia="Times New Roman" w:hAnsi="Times New Roman" w:cs="Times New Roman"/>
              <w:sz w:val="28"/>
              <w:szCs w:val="28"/>
              <w:lang w:val="uk-UA" w:eastAsia="uk-UA"/>
            </w:rPr>
          </w:rPrChange>
        </w:rPr>
        <w:t>надання статистичної інформації, отриманої за результатами ДСС, користувачам у зведеному знеособленому вигляді;</w:t>
      </w:r>
    </w:p>
    <w:p w:rsidR="008B71FA" w:rsidRPr="000E73EA" w:rsidRDefault="008B71FA" w:rsidP="008B71FA">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uk-UA"/>
          <w:rPrChange w:id="485" w:author="K.Istratenko" w:date="2020-04-29T09:36:00Z">
            <w:rPr>
              <w:rFonts w:ascii="Times New Roman" w:eastAsia="Times New Roman" w:hAnsi="Times New Roman" w:cs="Times New Roman"/>
              <w:sz w:val="28"/>
              <w:szCs w:val="28"/>
              <w:lang w:val="uk-UA" w:eastAsia="uk-UA"/>
            </w:rPr>
          </w:rPrChange>
        </w:rPr>
      </w:pPr>
      <w:r w:rsidRPr="000E73EA">
        <w:rPr>
          <w:rFonts w:ascii="Times New Roman" w:eastAsia="Times New Roman" w:hAnsi="Times New Roman" w:cs="Times New Roman"/>
          <w:sz w:val="28"/>
          <w:szCs w:val="28"/>
          <w:lang w:val="uk-UA" w:eastAsia="uk-UA"/>
          <w:rPrChange w:id="486" w:author="K.Istratenko" w:date="2020-04-29T09:36:00Z">
            <w:rPr>
              <w:rFonts w:ascii="Times New Roman" w:eastAsia="Times New Roman" w:hAnsi="Times New Roman" w:cs="Times New Roman"/>
              <w:sz w:val="28"/>
              <w:szCs w:val="28"/>
              <w:lang w:val="uk-UA" w:eastAsia="uk-UA"/>
            </w:rPr>
          </w:rPrChange>
        </w:rPr>
        <w:t xml:space="preserve">нерозповсюдження статистичної інформації, яка була отримана в ході проведення ДСС, якщо є загроза розкриття первинних даних. </w:t>
      </w:r>
    </w:p>
    <w:p w:rsidR="00A527F6" w:rsidRPr="000E73EA" w:rsidRDefault="00A527F6" w:rsidP="00C6047B">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Change w:id="487" w:author="K.Istratenko" w:date="2020-04-29T09:36:00Z">
            <w:rPr>
              <w:rFonts w:ascii="TimesNewRomanPS-BoldMT" w:eastAsia="Times New Roman" w:hAnsi="TimesNewRomanPS-BoldMT" w:cs="TimesNewRomanPS-BoldMT"/>
              <w:b/>
              <w:bCs/>
              <w:sz w:val="28"/>
              <w:szCs w:val="28"/>
              <w:lang w:val="uk-UA" w:eastAsia="uk-UA"/>
            </w:rPr>
          </w:rPrChange>
        </w:rPr>
      </w:pPr>
    </w:p>
    <w:p w:rsidR="00FA06F4" w:rsidRPr="000E73EA" w:rsidRDefault="00FA06F4" w:rsidP="00C6047B">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Change w:id="488" w:author="K.Istratenko" w:date="2020-04-29T09:36:00Z">
            <w:rPr>
              <w:rFonts w:ascii="TimesNewRomanPSMT" w:eastAsia="Times New Roman" w:hAnsi="TimesNewRomanPSMT" w:cs="TimesNewRomanPSMT"/>
              <w:b/>
              <w:bCs/>
              <w:sz w:val="28"/>
              <w:szCs w:val="28"/>
              <w:lang w:val="uk-UA" w:eastAsia="uk-UA"/>
            </w:rPr>
          </w:rPrChange>
        </w:rPr>
      </w:pPr>
      <w:r w:rsidRPr="000E73EA">
        <w:rPr>
          <w:rFonts w:ascii="TimesNewRomanPS-BoldMT" w:eastAsia="Times New Roman" w:hAnsi="TimesNewRomanPS-BoldMT" w:cs="TimesNewRomanPS-BoldMT"/>
          <w:b/>
          <w:bCs/>
          <w:sz w:val="28"/>
          <w:szCs w:val="28"/>
          <w:lang w:val="uk-UA" w:eastAsia="uk-UA"/>
          <w:rPrChange w:id="489" w:author="K.Istratenko" w:date="2020-04-29T09:36:00Z">
            <w:rPr>
              <w:rFonts w:ascii="TimesNewRomanPS-BoldMT" w:eastAsia="Times New Roman" w:hAnsi="TimesNewRomanPS-BoldMT" w:cs="TimesNewRomanPS-BoldMT"/>
              <w:b/>
              <w:bCs/>
              <w:sz w:val="28"/>
              <w:szCs w:val="28"/>
              <w:lang w:val="uk-UA" w:eastAsia="uk-UA"/>
            </w:rPr>
          </w:rPrChange>
        </w:rPr>
        <w:t xml:space="preserve">3. </w:t>
      </w:r>
      <w:r w:rsidRPr="000E73EA">
        <w:rPr>
          <w:rFonts w:ascii="TimesNewRomanPSMT" w:eastAsia="Times New Roman" w:hAnsi="TimesNewRomanPSMT" w:cs="TimesNewRomanPSMT"/>
          <w:b/>
          <w:bCs/>
          <w:sz w:val="28"/>
          <w:szCs w:val="28"/>
          <w:lang w:val="uk-UA" w:eastAsia="uk-UA"/>
          <w:rPrChange w:id="490" w:author="K.Istratenko" w:date="2020-04-29T09:36:00Z">
            <w:rPr>
              <w:rFonts w:ascii="TimesNewRomanPSMT" w:eastAsia="Times New Roman" w:hAnsi="TimesNewRomanPSMT" w:cs="TimesNewRomanPSMT"/>
              <w:b/>
              <w:bCs/>
              <w:sz w:val="28"/>
              <w:szCs w:val="28"/>
              <w:lang w:val="uk-UA" w:eastAsia="uk-UA"/>
            </w:rPr>
          </w:rPrChange>
        </w:rPr>
        <w:t>Заключна частина</w:t>
      </w:r>
    </w:p>
    <w:p w:rsidR="00FA06F4" w:rsidRPr="000E73EA" w:rsidRDefault="00FA06F4" w:rsidP="00C6047B">
      <w:pPr>
        <w:autoSpaceDE w:val="0"/>
        <w:autoSpaceDN w:val="0"/>
        <w:adjustRightInd w:val="0"/>
        <w:spacing w:after="0" w:line="240" w:lineRule="auto"/>
        <w:jc w:val="both"/>
        <w:rPr>
          <w:rFonts w:ascii="TimesNewRomanPSMT" w:eastAsia="Times New Roman" w:hAnsi="TimesNewRomanPSMT" w:cs="TimesNewRomanPSMT"/>
          <w:sz w:val="16"/>
          <w:szCs w:val="16"/>
          <w:lang w:val="uk-UA" w:eastAsia="uk-UA"/>
          <w:rPrChange w:id="491" w:author="K.Istratenko" w:date="2020-04-29T09:36:00Z">
            <w:rPr>
              <w:rFonts w:ascii="TimesNewRomanPSMT" w:eastAsia="Times New Roman" w:hAnsi="TimesNewRomanPSMT" w:cs="TimesNewRomanPSMT"/>
              <w:sz w:val="16"/>
              <w:szCs w:val="16"/>
              <w:lang w:val="uk-UA" w:eastAsia="uk-UA"/>
            </w:rPr>
          </w:rPrChange>
        </w:rPr>
      </w:pPr>
    </w:p>
    <w:p w:rsidR="00183095" w:rsidRPr="006D4771" w:rsidRDefault="00124D45" w:rsidP="00096723">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uk-UA"/>
        </w:rPr>
      </w:pPr>
      <w:r w:rsidRPr="000E73EA">
        <w:rPr>
          <w:rFonts w:ascii="Times New Roman" w:hAnsi="Times New Roman" w:cs="Times New Roman"/>
          <w:sz w:val="28"/>
          <w:szCs w:val="28"/>
          <w:lang w:val="uk-UA"/>
          <w:rPrChange w:id="492" w:author="K.Istratenko" w:date="2020-04-29T09:36:00Z">
            <w:rPr>
              <w:rFonts w:ascii="Times New Roman" w:hAnsi="Times New Roman" w:cs="Times New Roman"/>
              <w:sz w:val="28"/>
              <w:szCs w:val="28"/>
              <w:lang w:val="uk-UA"/>
            </w:rPr>
          </w:rPrChange>
        </w:rPr>
        <w:t>У подальшому ДСС</w:t>
      </w:r>
      <w:r w:rsidR="009A0580" w:rsidRPr="000E73EA">
        <w:rPr>
          <w:rFonts w:ascii="Times New Roman" w:hAnsi="Times New Roman" w:cs="Times New Roman"/>
          <w:sz w:val="28"/>
          <w:szCs w:val="28"/>
          <w:lang w:val="uk-UA"/>
          <w:rPrChange w:id="493" w:author="K.Istratenko" w:date="2020-04-29T09:36:00Z">
            <w:rPr>
              <w:rFonts w:ascii="Times New Roman" w:hAnsi="Times New Roman" w:cs="Times New Roman"/>
              <w:sz w:val="28"/>
              <w:szCs w:val="28"/>
              <w:lang w:val="uk-UA"/>
            </w:rPr>
          </w:rPrChange>
        </w:rPr>
        <w:t xml:space="preserve"> </w:t>
      </w:r>
      <w:r w:rsidRPr="000E73EA">
        <w:rPr>
          <w:rFonts w:ascii="Times New Roman" w:hAnsi="Times New Roman" w:cs="Times New Roman"/>
          <w:sz w:val="28"/>
          <w:szCs w:val="28"/>
          <w:lang w:val="uk-UA"/>
          <w:rPrChange w:id="494" w:author="K.Istratenko" w:date="2020-04-29T09:36:00Z">
            <w:rPr>
              <w:rFonts w:ascii="Times New Roman" w:hAnsi="Times New Roman" w:cs="Times New Roman"/>
              <w:sz w:val="28"/>
              <w:szCs w:val="28"/>
              <w:lang w:val="uk-UA"/>
            </w:rPr>
          </w:rPrChange>
        </w:rPr>
        <w:t>буде інтегровано у державне статистичне спостереження за змінами цін виробників послуг, яке</w:t>
      </w:r>
      <w:r w:rsidR="00F7428C" w:rsidRPr="000E73EA">
        <w:rPr>
          <w:rFonts w:ascii="Times New Roman" w:hAnsi="Times New Roman" w:cs="Times New Roman"/>
          <w:sz w:val="28"/>
          <w:szCs w:val="28"/>
          <w:rPrChange w:id="495" w:author="K.Istratenko" w:date="2020-04-29T09:36:00Z">
            <w:rPr>
              <w:rFonts w:ascii="Times New Roman" w:hAnsi="Times New Roman" w:cs="Times New Roman"/>
              <w:sz w:val="28"/>
              <w:szCs w:val="28"/>
              <w:highlight w:val="yellow"/>
            </w:rPr>
          </w:rPrChange>
        </w:rPr>
        <w:t>,</w:t>
      </w:r>
      <w:r w:rsidRPr="000E73EA">
        <w:rPr>
          <w:rFonts w:ascii="Times New Roman" w:hAnsi="Times New Roman" w:cs="Times New Roman"/>
          <w:sz w:val="28"/>
          <w:szCs w:val="28"/>
          <w:lang w:val="uk-UA"/>
          <w:rPrChange w:id="496" w:author="K.Istratenko" w:date="2020-04-29T09:36:00Z">
            <w:rPr>
              <w:rFonts w:ascii="Times New Roman" w:hAnsi="Times New Roman" w:cs="Times New Roman"/>
              <w:sz w:val="28"/>
              <w:szCs w:val="28"/>
              <w:lang w:val="uk-UA"/>
            </w:rPr>
          </w:rPrChange>
        </w:rPr>
        <w:t xml:space="preserve"> </w:t>
      </w:r>
      <w:r w:rsidR="006D252C" w:rsidRPr="000E73EA">
        <w:rPr>
          <w:rFonts w:ascii="Times New Roman" w:hAnsi="Times New Roman" w:cs="Times New Roman"/>
          <w:sz w:val="28"/>
          <w:szCs w:val="28"/>
          <w:lang w:val="uk-UA"/>
          <w:rPrChange w:id="497" w:author="K.Istratenko" w:date="2020-04-29T09:36:00Z">
            <w:rPr>
              <w:rFonts w:ascii="Times New Roman" w:hAnsi="Times New Roman" w:cs="Times New Roman"/>
              <w:sz w:val="28"/>
              <w:szCs w:val="28"/>
              <w:lang w:val="uk-UA"/>
            </w:rPr>
          </w:rPrChange>
        </w:rPr>
        <w:t>з метою забезпечення імплементації Регламенту Ради (ЄС) № 1165/98 від 19 травня 1998 р. стосовно короткотермінової статистики в частині індексів цін виробників послуг</w:t>
      </w:r>
      <w:r w:rsidR="00F7428C" w:rsidRPr="000E73EA">
        <w:rPr>
          <w:rFonts w:ascii="Times New Roman" w:hAnsi="Times New Roman" w:cs="Times New Roman"/>
          <w:sz w:val="28"/>
          <w:szCs w:val="28"/>
          <w:rPrChange w:id="498" w:author="K.Istratenko" w:date="2020-04-29T09:36:00Z">
            <w:rPr>
              <w:rFonts w:ascii="Times New Roman" w:hAnsi="Times New Roman" w:cs="Times New Roman"/>
              <w:sz w:val="28"/>
              <w:szCs w:val="28"/>
              <w:highlight w:val="yellow"/>
            </w:rPr>
          </w:rPrChange>
        </w:rPr>
        <w:t>,</w:t>
      </w:r>
      <w:r w:rsidR="006D252C" w:rsidRPr="000E73EA">
        <w:rPr>
          <w:rFonts w:ascii="Times New Roman" w:hAnsi="Times New Roman" w:cs="Times New Roman"/>
          <w:sz w:val="28"/>
          <w:szCs w:val="28"/>
          <w:lang w:val="uk-UA"/>
          <w:rPrChange w:id="499" w:author="K.Istratenko" w:date="2020-04-29T09:36:00Z">
            <w:rPr>
              <w:rFonts w:ascii="Times New Roman" w:hAnsi="Times New Roman" w:cs="Times New Roman"/>
              <w:sz w:val="28"/>
              <w:szCs w:val="28"/>
              <w:lang w:val="uk-UA"/>
            </w:rPr>
          </w:rPrChange>
        </w:rPr>
        <w:t xml:space="preserve"> відповідно до Стратегії розвитку державної статистики до 2023 року буде впроваджено з 2022 року.</w:t>
      </w:r>
      <w:r w:rsidR="006D252C">
        <w:rPr>
          <w:rFonts w:ascii="Times New Roman" w:hAnsi="Times New Roman" w:cs="Times New Roman"/>
          <w:sz w:val="28"/>
          <w:szCs w:val="28"/>
          <w:lang w:val="uk-UA"/>
        </w:rPr>
        <w:t xml:space="preserve"> </w:t>
      </w:r>
    </w:p>
    <w:p w:rsidR="006D252C" w:rsidRDefault="006D252C" w:rsidP="00124D45">
      <w:pPr>
        <w:autoSpaceDE w:val="0"/>
        <w:autoSpaceDN w:val="0"/>
        <w:adjustRightInd w:val="0"/>
        <w:spacing w:after="0" w:line="240" w:lineRule="auto"/>
        <w:ind w:firstLine="709"/>
        <w:jc w:val="both"/>
        <w:rPr>
          <w:rFonts w:ascii="Times New Roman" w:hAnsi="Times New Roman" w:cs="Times New Roman"/>
          <w:sz w:val="28"/>
          <w:szCs w:val="28"/>
          <w:lang w:val="uk-UA"/>
        </w:rPr>
      </w:pPr>
    </w:p>
    <w:sectPr w:rsidR="006D252C" w:rsidSect="00B92433">
      <w:headerReference w:type="default" r:id="rId11"/>
      <w:headerReference w:type="first" r:id="rId12"/>
      <w:pgSz w:w="11906" w:h="16838"/>
      <w:pgMar w:top="992"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E5B" w:rsidRDefault="00B16E5B" w:rsidP="00715961">
      <w:pPr>
        <w:spacing w:after="0" w:line="240" w:lineRule="auto"/>
      </w:pPr>
      <w:r>
        <w:separator/>
      </w:r>
    </w:p>
  </w:endnote>
  <w:endnote w:type="continuationSeparator" w:id="0">
    <w:p w:rsidR="00B16E5B" w:rsidRDefault="00B16E5B" w:rsidP="0071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433" w:rsidRDefault="00B92433">
    <w:pPr>
      <w:pStyle w:val="a5"/>
      <w:jc w:val="center"/>
    </w:pPr>
  </w:p>
  <w:p w:rsidR="00B92433" w:rsidRDefault="00B924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E5B" w:rsidRDefault="00B16E5B" w:rsidP="00715961">
      <w:pPr>
        <w:spacing w:after="0" w:line="240" w:lineRule="auto"/>
      </w:pPr>
      <w:r>
        <w:separator/>
      </w:r>
    </w:p>
  </w:footnote>
  <w:footnote w:type="continuationSeparator" w:id="0">
    <w:p w:rsidR="00B16E5B" w:rsidRDefault="00B16E5B" w:rsidP="00715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433" w:rsidRDefault="00B92433">
    <w:pPr>
      <w:pStyle w:val="a3"/>
      <w:jc w:val="center"/>
    </w:pPr>
  </w:p>
  <w:p w:rsidR="00341126" w:rsidRDefault="0034112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643699"/>
      <w:docPartObj>
        <w:docPartGallery w:val="Page Numbers (Top of Page)"/>
        <w:docPartUnique/>
      </w:docPartObj>
    </w:sdtPr>
    <w:sdtEndPr/>
    <w:sdtContent>
      <w:p w:rsidR="00B92433" w:rsidRDefault="00B92433">
        <w:pPr>
          <w:pStyle w:val="a3"/>
          <w:jc w:val="center"/>
        </w:pPr>
        <w:r>
          <w:fldChar w:fldCharType="begin"/>
        </w:r>
        <w:r>
          <w:instrText>PAGE   \* MERGEFORMAT</w:instrText>
        </w:r>
        <w:r>
          <w:fldChar w:fldCharType="separate"/>
        </w:r>
        <w:r w:rsidRPr="00B92433">
          <w:rPr>
            <w:noProof/>
            <w:lang w:val="uk-UA"/>
          </w:rPr>
          <w:t>3</w:t>
        </w:r>
        <w:r>
          <w:fldChar w:fldCharType="end"/>
        </w:r>
      </w:p>
    </w:sdtContent>
  </w:sdt>
  <w:p w:rsidR="00B92433" w:rsidRDefault="00B9243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201269"/>
      <w:docPartObj>
        <w:docPartGallery w:val="Page Numbers (Top of Page)"/>
        <w:docPartUnique/>
      </w:docPartObj>
    </w:sdtPr>
    <w:sdtEndPr/>
    <w:sdtContent>
      <w:p w:rsidR="00B92433" w:rsidRDefault="00B92433">
        <w:pPr>
          <w:pStyle w:val="a3"/>
          <w:jc w:val="center"/>
        </w:pPr>
        <w:r>
          <w:fldChar w:fldCharType="begin"/>
        </w:r>
        <w:r>
          <w:instrText>PAGE   \* MERGEFORMAT</w:instrText>
        </w:r>
        <w:r>
          <w:fldChar w:fldCharType="separate"/>
        </w:r>
        <w:r w:rsidR="000E73EA" w:rsidRPr="000E73EA">
          <w:rPr>
            <w:noProof/>
            <w:lang w:val="uk-UA"/>
          </w:rPr>
          <w:t>8</w:t>
        </w:r>
        <w:r>
          <w:fldChar w:fldCharType="end"/>
        </w:r>
      </w:p>
    </w:sdtContent>
  </w:sdt>
  <w:p w:rsidR="00B92433" w:rsidRDefault="00B92433">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560181"/>
      <w:docPartObj>
        <w:docPartGallery w:val="Page Numbers (Top of Page)"/>
        <w:docPartUnique/>
      </w:docPartObj>
    </w:sdtPr>
    <w:sdtEndPr/>
    <w:sdtContent>
      <w:p w:rsidR="00B92433" w:rsidRDefault="00B92433">
        <w:pPr>
          <w:pStyle w:val="a3"/>
          <w:jc w:val="center"/>
        </w:pPr>
        <w:r>
          <w:fldChar w:fldCharType="begin"/>
        </w:r>
        <w:r>
          <w:instrText>PAGE   \* MERGEFORMAT</w:instrText>
        </w:r>
        <w:r>
          <w:fldChar w:fldCharType="separate"/>
        </w:r>
        <w:r w:rsidRPr="00B92433">
          <w:rPr>
            <w:noProof/>
            <w:lang w:val="uk-UA"/>
          </w:rPr>
          <w:t>3</w:t>
        </w:r>
        <w:r>
          <w:fldChar w:fldCharType="end"/>
        </w:r>
      </w:p>
    </w:sdtContent>
  </w:sdt>
  <w:p w:rsidR="00B92433" w:rsidRDefault="00B9243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1B54645"/>
    <w:multiLevelType w:val="singleLevel"/>
    <w:tmpl w:val="DBD89360"/>
    <w:lvl w:ilvl="0">
      <w:start w:val="1"/>
      <w:numFmt w:val="bullet"/>
      <w:lvlText w:val=""/>
      <w:lvlJc w:val="left"/>
      <w:pPr>
        <w:tabs>
          <w:tab w:val="num" w:pos="360"/>
        </w:tabs>
        <w:ind w:left="113" w:hanging="113"/>
      </w:pPr>
      <w:rPr>
        <w:rFonts w:ascii="Symbol" w:hAnsi="Symbol" w:cs="Symbol" w:hint="default"/>
      </w:rPr>
    </w:lvl>
  </w:abstractNum>
  <w:abstractNum w:abstractNumId="2">
    <w:nsid w:val="38D805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6FB71F4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stratenko">
    <w15:presenceInfo w15:providerId="None" w15:userId="K.Istrat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61"/>
    <w:rsid w:val="0000000A"/>
    <w:rsid w:val="00014D9C"/>
    <w:rsid w:val="0001670A"/>
    <w:rsid w:val="00027BF5"/>
    <w:rsid w:val="00031659"/>
    <w:rsid w:val="00036713"/>
    <w:rsid w:val="00041F6B"/>
    <w:rsid w:val="00046874"/>
    <w:rsid w:val="00046C6E"/>
    <w:rsid w:val="000500EE"/>
    <w:rsid w:val="00053FCD"/>
    <w:rsid w:val="00055279"/>
    <w:rsid w:val="000610C4"/>
    <w:rsid w:val="000632A9"/>
    <w:rsid w:val="00066A32"/>
    <w:rsid w:val="00067E65"/>
    <w:rsid w:val="00070F34"/>
    <w:rsid w:val="000761DD"/>
    <w:rsid w:val="00085612"/>
    <w:rsid w:val="00085D0F"/>
    <w:rsid w:val="000902F6"/>
    <w:rsid w:val="00091E7D"/>
    <w:rsid w:val="00095D99"/>
    <w:rsid w:val="00096723"/>
    <w:rsid w:val="000A20AB"/>
    <w:rsid w:val="000A5C49"/>
    <w:rsid w:val="000B0C43"/>
    <w:rsid w:val="000B1B9B"/>
    <w:rsid w:val="000C64BD"/>
    <w:rsid w:val="000C7447"/>
    <w:rsid w:val="000D0EB8"/>
    <w:rsid w:val="000D0F6C"/>
    <w:rsid w:val="000D1E3F"/>
    <w:rsid w:val="000D4EC8"/>
    <w:rsid w:val="000E1264"/>
    <w:rsid w:val="000E215B"/>
    <w:rsid w:val="000E73E4"/>
    <w:rsid w:val="000E73EA"/>
    <w:rsid w:val="000F16C1"/>
    <w:rsid w:val="001104C4"/>
    <w:rsid w:val="0012369C"/>
    <w:rsid w:val="00124D45"/>
    <w:rsid w:val="001258B1"/>
    <w:rsid w:val="00126F51"/>
    <w:rsid w:val="00147A7F"/>
    <w:rsid w:val="00177185"/>
    <w:rsid w:val="00180A46"/>
    <w:rsid w:val="00183095"/>
    <w:rsid w:val="001833DF"/>
    <w:rsid w:val="00194D74"/>
    <w:rsid w:val="00196F3B"/>
    <w:rsid w:val="00197BA0"/>
    <w:rsid w:val="001A2EB6"/>
    <w:rsid w:val="001B0264"/>
    <w:rsid w:val="001B4747"/>
    <w:rsid w:val="001C0F4D"/>
    <w:rsid w:val="001C3AA8"/>
    <w:rsid w:val="001C3BD2"/>
    <w:rsid w:val="001C6D17"/>
    <w:rsid w:val="001C729E"/>
    <w:rsid w:val="001D0199"/>
    <w:rsid w:val="001D55DA"/>
    <w:rsid w:val="001E33F7"/>
    <w:rsid w:val="001E3D3B"/>
    <w:rsid w:val="001E66C7"/>
    <w:rsid w:val="001F7099"/>
    <w:rsid w:val="002021C9"/>
    <w:rsid w:val="00211904"/>
    <w:rsid w:val="002132FA"/>
    <w:rsid w:val="00214D69"/>
    <w:rsid w:val="00221604"/>
    <w:rsid w:val="0022714B"/>
    <w:rsid w:val="002311BC"/>
    <w:rsid w:val="002433F9"/>
    <w:rsid w:val="002451A0"/>
    <w:rsid w:val="002625C2"/>
    <w:rsid w:val="002650F9"/>
    <w:rsid w:val="00267582"/>
    <w:rsid w:val="00267A98"/>
    <w:rsid w:val="00272A89"/>
    <w:rsid w:val="00277894"/>
    <w:rsid w:val="00281309"/>
    <w:rsid w:val="00282557"/>
    <w:rsid w:val="00282C5E"/>
    <w:rsid w:val="00285D3B"/>
    <w:rsid w:val="00292E29"/>
    <w:rsid w:val="002930A5"/>
    <w:rsid w:val="00296D50"/>
    <w:rsid w:val="002A2592"/>
    <w:rsid w:val="002B166B"/>
    <w:rsid w:val="002B4595"/>
    <w:rsid w:val="002C0911"/>
    <w:rsid w:val="002C290A"/>
    <w:rsid w:val="002C7A76"/>
    <w:rsid w:val="002D10E4"/>
    <w:rsid w:val="002D334F"/>
    <w:rsid w:val="002E30F3"/>
    <w:rsid w:val="002F5AE7"/>
    <w:rsid w:val="00305D9A"/>
    <w:rsid w:val="00321829"/>
    <w:rsid w:val="00325F71"/>
    <w:rsid w:val="00341126"/>
    <w:rsid w:val="003536B6"/>
    <w:rsid w:val="00360300"/>
    <w:rsid w:val="003833A5"/>
    <w:rsid w:val="003A6C75"/>
    <w:rsid w:val="003B60E5"/>
    <w:rsid w:val="003C0902"/>
    <w:rsid w:val="003E0B0D"/>
    <w:rsid w:val="00407AB2"/>
    <w:rsid w:val="00411402"/>
    <w:rsid w:val="00412103"/>
    <w:rsid w:val="00422B64"/>
    <w:rsid w:val="004310F3"/>
    <w:rsid w:val="0043757F"/>
    <w:rsid w:val="00441DF4"/>
    <w:rsid w:val="00442FC0"/>
    <w:rsid w:val="004501A3"/>
    <w:rsid w:val="0045465C"/>
    <w:rsid w:val="00463B95"/>
    <w:rsid w:val="004721E8"/>
    <w:rsid w:val="00472301"/>
    <w:rsid w:val="004738FF"/>
    <w:rsid w:val="00482BCD"/>
    <w:rsid w:val="0049789A"/>
    <w:rsid w:val="004A361B"/>
    <w:rsid w:val="004A5D28"/>
    <w:rsid w:val="004A692A"/>
    <w:rsid w:val="004B63D3"/>
    <w:rsid w:val="004C0963"/>
    <w:rsid w:val="004C0C06"/>
    <w:rsid w:val="004C56F2"/>
    <w:rsid w:val="004D2264"/>
    <w:rsid w:val="004D49DD"/>
    <w:rsid w:val="004D4EB7"/>
    <w:rsid w:val="004E7BF9"/>
    <w:rsid w:val="004F331E"/>
    <w:rsid w:val="004F7597"/>
    <w:rsid w:val="00504360"/>
    <w:rsid w:val="00511CC9"/>
    <w:rsid w:val="00516371"/>
    <w:rsid w:val="005212A0"/>
    <w:rsid w:val="00526255"/>
    <w:rsid w:val="0052711C"/>
    <w:rsid w:val="005277C2"/>
    <w:rsid w:val="00532739"/>
    <w:rsid w:val="00533752"/>
    <w:rsid w:val="00537660"/>
    <w:rsid w:val="005416A9"/>
    <w:rsid w:val="00550801"/>
    <w:rsid w:val="00552442"/>
    <w:rsid w:val="005531C9"/>
    <w:rsid w:val="0055761A"/>
    <w:rsid w:val="005577A7"/>
    <w:rsid w:val="0056099B"/>
    <w:rsid w:val="00564301"/>
    <w:rsid w:val="00564D09"/>
    <w:rsid w:val="00580560"/>
    <w:rsid w:val="005A1650"/>
    <w:rsid w:val="005A5E5B"/>
    <w:rsid w:val="005A7D8F"/>
    <w:rsid w:val="005D7D84"/>
    <w:rsid w:val="005E310A"/>
    <w:rsid w:val="005E651F"/>
    <w:rsid w:val="005E6EC5"/>
    <w:rsid w:val="00607A07"/>
    <w:rsid w:val="006104DC"/>
    <w:rsid w:val="00612129"/>
    <w:rsid w:val="0061349B"/>
    <w:rsid w:val="006159EF"/>
    <w:rsid w:val="00615A31"/>
    <w:rsid w:val="00635E9D"/>
    <w:rsid w:val="00636640"/>
    <w:rsid w:val="00644768"/>
    <w:rsid w:val="006471FE"/>
    <w:rsid w:val="00651D1D"/>
    <w:rsid w:val="00652531"/>
    <w:rsid w:val="00684388"/>
    <w:rsid w:val="0069523E"/>
    <w:rsid w:val="006A7639"/>
    <w:rsid w:val="006A7F3A"/>
    <w:rsid w:val="006B7779"/>
    <w:rsid w:val="006C019B"/>
    <w:rsid w:val="006C7AB5"/>
    <w:rsid w:val="006D252C"/>
    <w:rsid w:val="006D4771"/>
    <w:rsid w:val="006E33A0"/>
    <w:rsid w:val="006E4AAF"/>
    <w:rsid w:val="006E78AB"/>
    <w:rsid w:val="006F36C4"/>
    <w:rsid w:val="007070D1"/>
    <w:rsid w:val="00715961"/>
    <w:rsid w:val="00716DF3"/>
    <w:rsid w:val="00722F95"/>
    <w:rsid w:val="00724B77"/>
    <w:rsid w:val="0073318F"/>
    <w:rsid w:val="007443D7"/>
    <w:rsid w:val="00755086"/>
    <w:rsid w:val="00762787"/>
    <w:rsid w:val="0076423C"/>
    <w:rsid w:val="00765FF1"/>
    <w:rsid w:val="00784DA8"/>
    <w:rsid w:val="0079046A"/>
    <w:rsid w:val="00792194"/>
    <w:rsid w:val="00794339"/>
    <w:rsid w:val="00794665"/>
    <w:rsid w:val="007A3799"/>
    <w:rsid w:val="007A7180"/>
    <w:rsid w:val="007C2766"/>
    <w:rsid w:val="007C2A54"/>
    <w:rsid w:val="007D0EA9"/>
    <w:rsid w:val="007D4F91"/>
    <w:rsid w:val="007D699E"/>
    <w:rsid w:val="007E4F58"/>
    <w:rsid w:val="007E74F9"/>
    <w:rsid w:val="007F5B21"/>
    <w:rsid w:val="00806BCE"/>
    <w:rsid w:val="008233B3"/>
    <w:rsid w:val="00826CCC"/>
    <w:rsid w:val="008310D4"/>
    <w:rsid w:val="008547BF"/>
    <w:rsid w:val="00872500"/>
    <w:rsid w:val="00886393"/>
    <w:rsid w:val="00894A68"/>
    <w:rsid w:val="00896713"/>
    <w:rsid w:val="008A6632"/>
    <w:rsid w:val="008B2309"/>
    <w:rsid w:val="008B4A5C"/>
    <w:rsid w:val="008B71FA"/>
    <w:rsid w:val="008C2070"/>
    <w:rsid w:val="008D58DA"/>
    <w:rsid w:val="008E02C7"/>
    <w:rsid w:val="008E54F0"/>
    <w:rsid w:val="008F32F7"/>
    <w:rsid w:val="00900A13"/>
    <w:rsid w:val="00905117"/>
    <w:rsid w:val="00906BDA"/>
    <w:rsid w:val="00910F0C"/>
    <w:rsid w:val="00932C61"/>
    <w:rsid w:val="009361E1"/>
    <w:rsid w:val="009406CC"/>
    <w:rsid w:val="0094382F"/>
    <w:rsid w:val="00955200"/>
    <w:rsid w:val="00960E51"/>
    <w:rsid w:val="009653B7"/>
    <w:rsid w:val="00971A19"/>
    <w:rsid w:val="00972CB9"/>
    <w:rsid w:val="00973196"/>
    <w:rsid w:val="009759EF"/>
    <w:rsid w:val="0098126C"/>
    <w:rsid w:val="00983963"/>
    <w:rsid w:val="00985623"/>
    <w:rsid w:val="009860D3"/>
    <w:rsid w:val="00986D90"/>
    <w:rsid w:val="00990487"/>
    <w:rsid w:val="00991B84"/>
    <w:rsid w:val="00997E52"/>
    <w:rsid w:val="009A0580"/>
    <w:rsid w:val="009A342A"/>
    <w:rsid w:val="009A34ED"/>
    <w:rsid w:val="009B319E"/>
    <w:rsid w:val="009B379F"/>
    <w:rsid w:val="009C0AEE"/>
    <w:rsid w:val="009C42E3"/>
    <w:rsid w:val="009D72F3"/>
    <w:rsid w:val="009E7CCB"/>
    <w:rsid w:val="009F09E3"/>
    <w:rsid w:val="00A24AD1"/>
    <w:rsid w:val="00A259E3"/>
    <w:rsid w:val="00A32DDC"/>
    <w:rsid w:val="00A362A8"/>
    <w:rsid w:val="00A36CA4"/>
    <w:rsid w:val="00A411DA"/>
    <w:rsid w:val="00A4221B"/>
    <w:rsid w:val="00A46A74"/>
    <w:rsid w:val="00A51BDB"/>
    <w:rsid w:val="00A527F6"/>
    <w:rsid w:val="00A528C8"/>
    <w:rsid w:val="00A61B47"/>
    <w:rsid w:val="00A61E1D"/>
    <w:rsid w:val="00A67679"/>
    <w:rsid w:val="00A82998"/>
    <w:rsid w:val="00A92D5C"/>
    <w:rsid w:val="00AA237E"/>
    <w:rsid w:val="00AA72E3"/>
    <w:rsid w:val="00AB0CF6"/>
    <w:rsid w:val="00AB651E"/>
    <w:rsid w:val="00AC4D9E"/>
    <w:rsid w:val="00AC79CB"/>
    <w:rsid w:val="00AD01D2"/>
    <w:rsid w:val="00AD0BB9"/>
    <w:rsid w:val="00AD1FEF"/>
    <w:rsid w:val="00AD7C5A"/>
    <w:rsid w:val="00AE0D0E"/>
    <w:rsid w:val="00AE54C3"/>
    <w:rsid w:val="00AF2612"/>
    <w:rsid w:val="00AF4762"/>
    <w:rsid w:val="00AF7287"/>
    <w:rsid w:val="00B01AEE"/>
    <w:rsid w:val="00B16E5B"/>
    <w:rsid w:val="00B30BF3"/>
    <w:rsid w:val="00B33A6C"/>
    <w:rsid w:val="00B35FA9"/>
    <w:rsid w:val="00B4135D"/>
    <w:rsid w:val="00B4265B"/>
    <w:rsid w:val="00B45FEA"/>
    <w:rsid w:val="00B56B55"/>
    <w:rsid w:val="00B63D37"/>
    <w:rsid w:val="00B63E44"/>
    <w:rsid w:val="00B6425E"/>
    <w:rsid w:val="00B717A1"/>
    <w:rsid w:val="00B72D0B"/>
    <w:rsid w:val="00B844F7"/>
    <w:rsid w:val="00B92433"/>
    <w:rsid w:val="00B96658"/>
    <w:rsid w:val="00BB035F"/>
    <w:rsid w:val="00BB0CAD"/>
    <w:rsid w:val="00BB5229"/>
    <w:rsid w:val="00BC60F4"/>
    <w:rsid w:val="00BD1E54"/>
    <w:rsid w:val="00BE6D0E"/>
    <w:rsid w:val="00BE72BC"/>
    <w:rsid w:val="00BF04DA"/>
    <w:rsid w:val="00BF5AB2"/>
    <w:rsid w:val="00BF69CB"/>
    <w:rsid w:val="00C21DFC"/>
    <w:rsid w:val="00C31BD2"/>
    <w:rsid w:val="00C32D49"/>
    <w:rsid w:val="00C43182"/>
    <w:rsid w:val="00C5400F"/>
    <w:rsid w:val="00C6047B"/>
    <w:rsid w:val="00C63DAE"/>
    <w:rsid w:val="00C63E52"/>
    <w:rsid w:val="00C77EEC"/>
    <w:rsid w:val="00C8166F"/>
    <w:rsid w:val="00C84406"/>
    <w:rsid w:val="00C86268"/>
    <w:rsid w:val="00CA1177"/>
    <w:rsid w:val="00CA7CFB"/>
    <w:rsid w:val="00CB3ED1"/>
    <w:rsid w:val="00CC3CAC"/>
    <w:rsid w:val="00CE008C"/>
    <w:rsid w:val="00CF2FFC"/>
    <w:rsid w:val="00CF3C4B"/>
    <w:rsid w:val="00CF3CB7"/>
    <w:rsid w:val="00CF4DCB"/>
    <w:rsid w:val="00CF5379"/>
    <w:rsid w:val="00D02D3F"/>
    <w:rsid w:val="00D10795"/>
    <w:rsid w:val="00D2772D"/>
    <w:rsid w:val="00D31214"/>
    <w:rsid w:val="00D33057"/>
    <w:rsid w:val="00D40287"/>
    <w:rsid w:val="00D40B3F"/>
    <w:rsid w:val="00D42D99"/>
    <w:rsid w:val="00D45450"/>
    <w:rsid w:val="00D5126C"/>
    <w:rsid w:val="00D515BE"/>
    <w:rsid w:val="00D549E2"/>
    <w:rsid w:val="00D612B3"/>
    <w:rsid w:val="00D6505D"/>
    <w:rsid w:val="00D65967"/>
    <w:rsid w:val="00D9615B"/>
    <w:rsid w:val="00D96502"/>
    <w:rsid w:val="00DA7B35"/>
    <w:rsid w:val="00DA7FB2"/>
    <w:rsid w:val="00DB03BC"/>
    <w:rsid w:val="00DB1D86"/>
    <w:rsid w:val="00DB2B58"/>
    <w:rsid w:val="00DB6595"/>
    <w:rsid w:val="00DC696A"/>
    <w:rsid w:val="00DE2A4E"/>
    <w:rsid w:val="00DF10D9"/>
    <w:rsid w:val="00E139CB"/>
    <w:rsid w:val="00E25DDA"/>
    <w:rsid w:val="00E304F3"/>
    <w:rsid w:val="00E306C1"/>
    <w:rsid w:val="00E32ED0"/>
    <w:rsid w:val="00E34E15"/>
    <w:rsid w:val="00E36057"/>
    <w:rsid w:val="00E379A9"/>
    <w:rsid w:val="00E444E1"/>
    <w:rsid w:val="00E7245A"/>
    <w:rsid w:val="00E73AD1"/>
    <w:rsid w:val="00E7540B"/>
    <w:rsid w:val="00E91FBC"/>
    <w:rsid w:val="00E93C87"/>
    <w:rsid w:val="00EA6BEF"/>
    <w:rsid w:val="00EA7FD5"/>
    <w:rsid w:val="00EB6B53"/>
    <w:rsid w:val="00EC33C4"/>
    <w:rsid w:val="00EC3A57"/>
    <w:rsid w:val="00EC73E7"/>
    <w:rsid w:val="00ED148E"/>
    <w:rsid w:val="00ED39B8"/>
    <w:rsid w:val="00EE162E"/>
    <w:rsid w:val="00EE1E9A"/>
    <w:rsid w:val="00EE6F25"/>
    <w:rsid w:val="00EE7392"/>
    <w:rsid w:val="00EF3438"/>
    <w:rsid w:val="00EF433C"/>
    <w:rsid w:val="00EF5DA6"/>
    <w:rsid w:val="00F0570C"/>
    <w:rsid w:val="00F17BC4"/>
    <w:rsid w:val="00F24F9C"/>
    <w:rsid w:val="00F25506"/>
    <w:rsid w:val="00F30FDA"/>
    <w:rsid w:val="00F35BD3"/>
    <w:rsid w:val="00F36716"/>
    <w:rsid w:val="00F37E24"/>
    <w:rsid w:val="00F401DB"/>
    <w:rsid w:val="00F42510"/>
    <w:rsid w:val="00F479D6"/>
    <w:rsid w:val="00F5434E"/>
    <w:rsid w:val="00F633A0"/>
    <w:rsid w:val="00F63E2D"/>
    <w:rsid w:val="00F64500"/>
    <w:rsid w:val="00F6489B"/>
    <w:rsid w:val="00F65B21"/>
    <w:rsid w:val="00F70106"/>
    <w:rsid w:val="00F70D38"/>
    <w:rsid w:val="00F7428C"/>
    <w:rsid w:val="00F84F77"/>
    <w:rsid w:val="00F9540B"/>
    <w:rsid w:val="00FA02A4"/>
    <w:rsid w:val="00FA06F4"/>
    <w:rsid w:val="00FA179D"/>
    <w:rsid w:val="00FA303E"/>
    <w:rsid w:val="00FA4D21"/>
    <w:rsid w:val="00FA65E7"/>
    <w:rsid w:val="00FB19B7"/>
    <w:rsid w:val="00FC4361"/>
    <w:rsid w:val="00FC6CB7"/>
    <w:rsid w:val="00FC7F01"/>
    <w:rsid w:val="00FD5BD6"/>
    <w:rsid w:val="00FE01B7"/>
    <w:rsid w:val="00FE4F89"/>
    <w:rsid w:val="00FE79FB"/>
    <w:rsid w:val="00FF31F4"/>
    <w:rsid w:val="00FF6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FAA2C6-9479-44F7-9EA2-8E8FDFA4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9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961"/>
  </w:style>
  <w:style w:type="paragraph" w:styleId="a5">
    <w:name w:val="footer"/>
    <w:basedOn w:val="a"/>
    <w:link w:val="a6"/>
    <w:uiPriority w:val="99"/>
    <w:unhideWhenUsed/>
    <w:rsid w:val="007159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961"/>
  </w:style>
  <w:style w:type="paragraph" w:styleId="a7">
    <w:name w:val="Balloon Text"/>
    <w:basedOn w:val="a"/>
    <w:link w:val="a8"/>
    <w:uiPriority w:val="99"/>
    <w:semiHidden/>
    <w:unhideWhenUsed/>
    <w:rsid w:val="009552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200"/>
    <w:rPr>
      <w:rFonts w:ascii="Tahoma" w:hAnsi="Tahoma" w:cs="Tahoma"/>
      <w:sz w:val="16"/>
      <w:szCs w:val="16"/>
    </w:rPr>
  </w:style>
  <w:style w:type="character" w:styleId="a9">
    <w:name w:val="Hyperlink"/>
    <w:basedOn w:val="a0"/>
    <w:uiPriority w:val="99"/>
    <w:unhideWhenUsed/>
    <w:rsid w:val="00FE79FB"/>
    <w:rPr>
      <w:color w:val="0000FF" w:themeColor="hyperlink"/>
      <w:u w:val="single"/>
    </w:rPr>
  </w:style>
  <w:style w:type="paragraph" w:customStyle="1" w:styleId="11">
    <w:name w:val="Знак Знак Знак Знак Знак Знак Знак Знак Знак Знак Знак1 Знак Знак Знак Знак Знак Знак1 Знак Знак Знак"/>
    <w:basedOn w:val="a"/>
    <w:rsid w:val="00BD1E54"/>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 Знак Знак1 Знак Знак Знак Знак Знак Знак1 Знак Знак Знак"/>
    <w:basedOn w:val="a"/>
    <w:rsid w:val="00BF69CB"/>
    <w:pPr>
      <w:spacing w:after="0" w:line="240" w:lineRule="auto"/>
    </w:pPr>
    <w:rPr>
      <w:rFonts w:ascii="Verdana" w:eastAsia="Times New Roman" w:hAnsi="Verdana" w:cs="Verdana"/>
      <w:sz w:val="20"/>
      <w:szCs w:val="20"/>
      <w:lang w:val="en-US"/>
    </w:rPr>
  </w:style>
  <w:style w:type="paragraph" w:customStyle="1" w:styleId="Default">
    <w:name w:val="Default"/>
    <w:rsid w:val="00046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a">
    <w:name w:val="Table Grid"/>
    <w:basedOn w:val="a1"/>
    <w:uiPriority w:val="39"/>
    <w:rsid w:val="002132F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 Знак Знак Знак Знак Знак Знак Знак Знак Знак1 Знак Знак Знак Знак Знак Знак1 Знак Знак Знак"/>
    <w:basedOn w:val="a"/>
    <w:rsid w:val="00C8166F"/>
    <w:pPr>
      <w:spacing w:after="0" w:line="240" w:lineRule="auto"/>
    </w:pPr>
    <w:rPr>
      <w:rFonts w:ascii="Verdana" w:eastAsia="Times New Roman" w:hAnsi="Verdana" w:cs="Verdana"/>
      <w:sz w:val="20"/>
      <w:szCs w:val="20"/>
      <w:lang w:val="en-US"/>
    </w:rPr>
  </w:style>
  <w:style w:type="paragraph" w:styleId="ab">
    <w:name w:val="List Paragraph"/>
    <w:basedOn w:val="a"/>
    <w:uiPriority w:val="34"/>
    <w:qFormat/>
    <w:rsid w:val="00FC43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34495">
      <w:bodyDiv w:val="1"/>
      <w:marLeft w:val="0"/>
      <w:marRight w:val="0"/>
      <w:marTop w:val="0"/>
      <w:marBottom w:val="0"/>
      <w:divBdr>
        <w:top w:val="none" w:sz="0" w:space="0" w:color="auto"/>
        <w:left w:val="none" w:sz="0" w:space="0" w:color="auto"/>
        <w:bottom w:val="none" w:sz="0" w:space="0" w:color="auto"/>
        <w:right w:val="none" w:sz="0" w:space="0" w:color="auto"/>
      </w:divBdr>
    </w:div>
    <w:div w:id="155534268">
      <w:bodyDiv w:val="1"/>
      <w:marLeft w:val="0"/>
      <w:marRight w:val="0"/>
      <w:marTop w:val="0"/>
      <w:marBottom w:val="0"/>
      <w:divBdr>
        <w:top w:val="none" w:sz="0" w:space="0" w:color="auto"/>
        <w:left w:val="none" w:sz="0" w:space="0" w:color="auto"/>
        <w:bottom w:val="none" w:sz="0" w:space="0" w:color="auto"/>
        <w:right w:val="none" w:sz="0" w:space="0" w:color="auto"/>
      </w:divBdr>
    </w:div>
    <w:div w:id="540047479">
      <w:bodyDiv w:val="1"/>
      <w:marLeft w:val="0"/>
      <w:marRight w:val="0"/>
      <w:marTop w:val="0"/>
      <w:marBottom w:val="0"/>
      <w:divBdr>
        <w:top w:val="none" w:sz="0" w:space="0" w:color="auto"/>
        <w:left w:val="none" w:sz="0" w:space="0" w:color="auto"/>
        <w:bottom w:val="none" w:sz="0" w:space="0" w:color="auto"/>
        <w:right w:val="none" w:sz="0" w:space="0" w:color="auto"/>
      </w:divBdr>
    </w:div>
    <w:div w:id="1449277975">
      <w:bodyDiv w:val="1"/>
      <w:marLeft w:val="0"/>
      <w:marRight w:val="0"/>
      <w:marTop w:val="0"/>
      <w:marBottom w:val="0"/>
      <w:divBdr>
        <w:top w:val="none" w:sz="0" w:space="0" w:color="auto"/>
        <w:left w:val="none" w:sz="0" w:space="0" w:color="auto"/>
        <w:bottom w:val="none" w:sz="0" w:space="0" w:color="auto"/>
        <w:right w:val="none" w:sz="0" w:space="0" w:color="auto"/>
      </w:divBdr>
    </w:div>
    <w:div w:id="1808476770">
      <w:bodyDiv w:val="1"/>
      <w:marLeft w:val="0"/>
      <w:marRight w:val="0"/>
      <w:marTop w:val="0"/>
      <w:marBottom w:val="0"/>
      <w:divBdr>
        <w:top w:val="none" w:sz="0" w:space="0" w:color="auto"/>
        <w:left w:val="none" w:sz="0" w:space="0" w:color="auto"/>
        <w:bottom w:val="none" w:sz="0" w:space="0" w:color="auto"/>
        <w:right w:val="none" w:sz="0" w:space="0" w:color="auto"/>
      </w:divBdr>
    </w:div>
    <w:div w:id="1838154947">
      <w:bodyDiv w:val="1"/>
      <w:marLeft w:val="0"/>
      <w:marRight w:val="0"/>
      <w:marTop w:val="0"/>
      <w:marBottom w:val="0"/>
      <w:divBdr>
        <w:top w:val="none" w:sz="0" w:space="0" w:color="auto"/>
        <w:left w:val="none" w:sz="0" w:space="0" w:color="auto"/>
        <w:bottom w:val="none" w:sz="0" w:space="0" w:color="auto"/>
        <w:right w:val="none" w:sz="0" w:space="0" w:color="auto"/>
      </w:divBdr>
    </w:div>
    <w:div w:id="19958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5DC93-625B-490A-9EF6-02468B59F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9485</Words>
  <Characters>5408</Characters>
  <Application>Microsoft Office Word</Application>
  <DocSecurity>0</DocSecurity>
  <Lines>45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Org.</Company>
  <LinksUpToDate>false</LinksUpToDate>
  <CharactersWithSpaces>14864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Kolomiets</dc:creator>
  <cp:keywords/>
  <dc:description/>
  <cp:lastModifiedBy>K.Istratenko</cp:lastModifiedBy>
  <cp:revision>24</cp:revision>
  <cp:lastPrinted>2020-03-11T09:56:00Z</cp:lastPrinted>
  <dcterms:created xsi:type="dcterms:W3CDTF">2020-04-21T10:08:00Z</dcterms:created>
  <dcterms:modified xsi:type="dcterms:W3CDTF">2020-04-29T06:37:00Z</dcterms:modified>
</cp:coreProperties>
</file>